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86"/>
        <w:gridCol w:w="5004"/>
      </w:tblGrid>
      <w:tr w:rsidR="002F1757" w:rsidRPr="002F1757" w14:paraId="5991E534" w14:textId="77777777" w:rsidTr="002F1757">
        <w:trPr>
          <w:trHeight w:val="459"/>
        </w:trPr>
        <w:tc>
          <w:tcPr>
            <w:tcW w:w="9390"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0573B487" w14:textId="77777777" w:rsidR="002F1757" w:rsidRPr="002F1757" w:rsidRDefault="002F1757" w:rsidP="002F1757">
            <w:pPr>
              <w:rPr>
                <w:b/>
              </w:rPr>
            </w:pPr>
            <w:r w:rsidRPr="002F1757">
              <w:rPr>
                <w:b/>
              </w:rPr>
              <w:br w:type="page"/>
            </w:r>
            <w:r w:rsidRPr="002F1757">
              <w:rPr>
                <w:b/>
              </w:rPr>
              <w:br w:type="page"/>
            </w:r>
            <w:r w:rsidRPr="002F1757">
              <w:rPr>
                <w:b/>
                <w:lang w:val="en-US"/>
              </w:rPr>
              <w:br w:type="page"/>
            </w:r>
            <w:r w:rsidRPr="002F1757">
              <w:rPr>
                <w:b/>
              </w:rPr>
              <w:t>U.S. Radiocommunications Sector</w:t>
            </w:r>
          </w:p>
          <w:p w14:paraId="42E1554B" w14:textId="77777777" w:rsidR="002F1757" w:rsidRPr="002F1757" w:rsidRDefault="002F1757" w:rsidP="002F1757">
            <w:pPr>
              <w:rPr>
                <w:b/>
              </w:rPr>
            </w:pPr>
            <w:r w:rsidRPr="002F1757">
              <w:rPr>
                <w:b/>
              </w:rPr>
              <w:t>Fact Sheet</w:t>
            </w:r>
          </w:p>
        </w:tc>
      </w:tr>
      <w:tr w:rsidR="002F1757" w:rsidRPr="002F1757" w14:paraId="62DB50EE" w14:textId="77777777" w:rsidTr="002F1757">
        <w:trPr>
          <w:trHeight w:val="348"/>
        </w:trPr>
        <w:tc>
          <w:tcPr>
            <w:tcW w:w="4386" w:type="dxa"/>
            <w:tcBorders>
              <w:top w:val="single" w:sz="6" w:space="0" w:color="auto"/>
              <w:left w:val="double" w:sz="6" w:space="0" w:color="auto"/>
              <w:bottom w:val="single" w:sz="6" w:space="0" w:color="auto"/>
              <w:right w:val="single" w:sz="6" w:space="0" w:color="auto"/>
            </w:tcBorders>
            <w:hideMark/>
          </w:tcPr>
          <w:p w14:paraId="4D12D641" w14:textId="77777777" w:rsidR="002F1757" w:rsidRPr="002F1757" w:rsidRDefault="002F1757" w:rsidP="002F1757">
            <w:r w:rsidRPr="002F1757">
              <w:rPr>
                <w:b/>
              </w:rPr>
              <w:t>Working Party:</w:t>
            </w:r>
            <w:r w:rsidRPr="002F1757">
              <w:t xml:space="preserve">  ITU-R WP-5B</w:t>
            </w:r>
          </w:p>
        </w:tc>
        <w:tc>
          <w:tcPr>
            <w:tcW w:w="5004" w:type="dxa"/>
            <w:tcBorders>
              <w:top w:val="single" w:sz="6" w:space="0" w:color="auto"/>
              <w:left w:val="single" w:sz="6" w:space="0" w:color="auto"/>
              <w:bottom w:val="single" w:sz="6" w:space="0" w:color="auto"/>
              <w:right w:val="double" w:sz="6" w:space="0" w:color="auto"/>
            </w:tcBorders>
            <w:hideMark/>
          </w:tcPr>
          <w:p w14:paraId="66B257B3" w14:textId="397DA1CB" w:rsidR="002F1757" w:rsidRPr="002F1757" w:rsidRDefault="002F1757" w:rsidP="002F1757">
            <w:r w:rsidRPr="002F1757">
              <w:rPr>
                <w:b/>
              </w:rPr>
              <w:t>Document No:</w:t>
            </w:r>
            <w:r w:rsidRPr="002F1757">
              <w:t xml:space="preserve">  USWP5B3</w:t>
            </w:r>
            <w:r>
              <w:t>6</w:t>
            </w:r>
            <w:r w:rsidRPr="002F1757">
              <w:t>-</w:t>
            </w:r>
            <w:r>
              <w:t>XX</w:t>
            </w:r>
          </w:p>
        </w:tc>
      </w:tr>
      <w:tr w:rsidR="002F1757" w:rsidRPr="002F1757" w14:paraId="47A6FB78" w14:textId="77777777" w:rsidTr="002F1757">
        <w:trPr>
          <w:trHeight w:val="378"/>
        </w:trPr>
        <w:tc>
          <w:tcPr>
            <w:tcW w:w="4386" w:type="dxa"/>
            <w:tcBorders>
              <w:top w:val="single" w:sz="6" w:space="0" w:color="auto"/>
              <w:left w:val="double" w:sz="6" w:space="0" w:color="auto"/>
              <w:bottom w:val="single" w:sz="6" w:space="0" w:color="auto"/>
              <w:right w:val="single" w:sz="6" w:space="0" w:color="auto"/>
            </w:tcBorders>
            <w:hideMark/>
          </w:tcPr>
          <w:p w14:paraId="12BCB1AD" w14:textId="7220729D" w:rsidR="002F1757" w:rsidRPr="002F1757" w:rsidRDefault="002F1757" w:rsidP="002F1757">
            <w:pPr>
              <w:rPr>
                <w:lang w:val="pt-BR"/>
              </w:rPr>
            </w:pPr>
            <w:r w:rsidRPr="002F1757">
              <w:rPr>
                <w:b/>
                <w:lang w:val="pt-BR"/>
              </w:rPr>
              <w:t>Ref:</w:t>
            </w:r>
            <w:r w:rsidRPr="002F1757">
              <w:rPr>
                <w:lang w:val="pt-BR"/>
              </w:rPr>
              <w:t xml:space="preserve"> Annex </w:t>
            </w:r>
            <w:r>
              <w:rPr>
                <w:lang w:val="pt-BR"/>
              </w:rPr>
              <w:t>1</w:t>
            </w:r>
            <w:r w:rsidRPr="002F1757">
              <w:rPr>
                <w:lang w:val="pt-BR"/>
              </w:rPr>
              <w:t>.6 to Document 5B/</w:t>
            </w:r>
            <w:r>
              <w:rPr>
                <w:lang w:val="pt-BR"/>
              </w:rPr>
              <w:t>435</w:t>
            </w:r>
            <w:r w:rsidRPr="002F1757">
              <w:rPr>
                <w:lang w:val="pt-BR"/>
              </w:rPr>
              <w:t>-E</w:t>
            </w:r>
          </w:p>
        </w:tc>
        <w:tc>
          <w:tcPr>
            <w:tcW w:w="5004" w:type="dxa"/>
            <w:tcBorders>
              <w:top w:val="single" w:sz="6" w:space="0" w:color="auto"/>
              <w:left w:val="single" w:sz="6" w:space="0" w:color="auto"/>
              <w:bottom w:val="single" w:sz="6" w:space="0" w:color="auto"/>
              <w:right w:val="double" w:sz="6" w:space="0" w:color="auto"/>
            </w:tcBorders>
            <w:hideMark/>
          </w:tcPr>
          <w:p w14:paraId="6BF8ECF2" w14:textId="7FEB3E71" w:rsidR="002F1757" w:rsidRPr="002F1757" w:rsidRDefault="002F1757" w:rsidP="002F1757">
            <w:r w:rsidRPr="002F1757">
              <w:rPr>
                <w:b/>
              </w:rPr>
              <w:t>Date:</w:t>
            </w:r>
            <w:r w:rsidRPr="002F1757">
              <w:t xml:space="preserve"> </w:t>
            </w:r>
            <w:r>
              <w:t>19</w:t>
            </w:r>
            <w:r w:rsidRPr="002F1757">
              <w:t xml:space="preserve"> </w:t>
            </w:r>
            <w:r>
              <w:t>February</w:t>
            </w:r>
            <w:r w:rsidRPr="002F1757">
              <w:t xml:space="preserve"> 202</w:t>
            </w:r>
            <w:r>
              <w:t>6</w:t>
            </w:r>
          </w:p>
        </w:tc>
      </w:tr>
      <w:tr w:rsidR="002F1757" w:rsidRPr="002F1757" w14:paraId="5A610514" w14:textId="77777777" w:rsidTr="002F1757">
        <w:trPr>
          <w:trHeight w:val="459"/>
        </w:trPr>
        <w:tc>
          <w:tcPr>
            <w:tcW w:w="9390" w:type="dxa"/>
            <w:gridSpan w:val="2"/>
            <w:tcBorders>
              <w:top w:val="single" w:sz="6" w:space="0" w:color="auto"/>
              <w:left w:val="double" w:sz="6" w:space="0" w:color="auto"/>
              <w:bottom w:val="single" w:sz="6" w:space="0" w:color="auto"/>
              <w:right w:val="double" w:sz="6" w:space="0" w:color="auto"/>
            </w:tcBorders>
            <w:hideMark/>
          </w:tcPr>
          <w:p w14:paraId="6C0A18A9" w14:textId="77777777" w:rsidR="002F1757" w:rsidRPr="002F1757" w:rsidRDefault="002F1757" w:rsidP="002F1757">
            <w:r w:rsidRPr="002F1757">
              <w:rPr>
                <w:b/>
                <w:bCs/>
              </w:rPr>
              <w:t>Document Title:</w:t>
            </w:r>
            <w:r w:rsidRPr="002F1757">
              <w:rPr>
                <w:bCs/>
              </w:rPr>
              <w:t xml:space="preserve"> </w:t>
            </w:r>
            <w:r w:rsidRPr="002F1757">
              <w:rPr>
                <w:b/>
                <w:bCs/>
              </w:rPr>
              <w:t>PRELIMINARY DRAFT NEW RECOMMENDATION ITU-R M.[15.4-15.7_GHz_ARNS]</w:t>
            </w:r>
            <w:r w:rsidRPr="002F1757">
              <w:t xml:space="preserve">  -  Characteristics of and protection criteria for radars operating in the aeronautical radionavigation service in the frequency band 15.4-15.7 GHz.</w:t>
            </w:r>
          </w:p>
        </w:tc>
      </w:tr>
      <w:tr w:rsidR="002F1757" w:rsidRPr="00C24211" w14:paraId="3A140019" w14:textId="77777777" w:rsidTr="002F1757">
        <w:trPr>
          <w:trHeight w:val="1960"/>
        </w:trPr>
        <w:tc>
          <w:tcPr>
            <w:tcW w:w="4386" w:type="dxa"/>
            <w:tcBorders>
              <w:top w:val="single" w:sz="6" w:space="0" w:color="auto"/>
              <w:left w:val="double" w:sz="6" w:space="0" w:color="auto"/>
              <w:bottom w:val="single" w:sz="6" w:space="0" w:color="auto"/>
              <w:right w:val="single" w:sz="6" w:space="0" w:color="auto"/>
            </w:tcBorders>
          </w:tcPr>
          <w:p w14:paraId="570CA981" w14:textId="77777777" w:rsidR="002F1757" w:rsidRPr="002F1757" w:rsidRDefault="002F1757" w:rsidP="002F1757">
            <w:pPr>
              <w:rPr>
                <w:b/>
              </w:rPr>
            </w:pPr>
            <w:r w:rsidRPr="002F1757">
              <w:rPr>
                <w:b/>
              </w:rPr>
              <w:t>Author(s)/Contributors(s):</w:t>
            </w:r>
          </w:p>
          <w:p w14:paraId="1BCFA084" w14:textId="77777777" w:rsidR="002F1757" w:rsidRPr="002F1757" w:rsidRDefault="002F1757" w:rsidP="002F1757">
            <w:pPr>
              <w:rPr>
                <w:bCs/>
                <w:iCs/>
                <w:lang w:val="en-US"/>
              </w:rPr>
            </w:pPr>
          </w:p>
          <w:p w14:paraId="074DBBF4" w14:textId="77777777" w:rsidR="002F1757" w:rsidRPr="002F1757" w:rsidRDefault="002F1757" w:rsidP="002F1757">
            <w:pPr>
              <w:rPr>
                <w:bCs/>
                <w:iCs/>
                <w:lang w:val="en-US"/>
              </w:rPr>
            </w:pPr>
            <w:r w:rsidRPr="002F1757">
              <w:rPr>
                <w:bCs/>
                <w:iCs/>
                <w:lang w:val="en-US"/>
              </w:rPr>
              <w:t>Don Nellis</w:t>
            </w:r>
          </w:p>
          <w:p w14:paraId="4C302481" w14:textId="77777777" w:rsidR="002F1757" w:rsidRPr="002F1757" w:rsidRDefault="002F1757" w:rsidP="002F1757">
            <w:pPr>
              <w:rPr>
                <w:bCs/>
                <w:iCs/>
                <w:lang w:val="en-US"/>
              </w:rPr>
            </w:pPr>
            <w:r w:rsidRPr="002F1757">
              <w:rPr>
                <w:bCs/>
                <w:iCs/>
                <w:lang w:val="en-US"/>
              </w:rPr>
              <w:t>Federal Aviation Administration</w:t>
            </w:r>
          </w:p>
          <w:p w14:paraId="6DF550C9" w14:textId="77777777" w:rsidR="002F1757" w:rsidRPr="002F1757" w:rsidRDefault="002F1757" w:rsidP="002F1757">
            <w:pPr>
              <w:rPr>
                <w:bCs/>
                <w:iCs/>
                <w:lang w:val="en-US"/>
              </w:rPr>
            </w:pPr>
            <w:r w:rsidRPr="002F1757">
              <w:rPr>
                <w:bCs/>
                <w:iCs/>
                <w:lang w:val="en-US"/>
              </w:rPr>
              <w:t>800 Independence Ave., S.W.</w:t>
            </w:r>
          </w:p>
          <w:p w14:paraId="77292CBF" w14:textId="77777777" w:rsidR="002F1757" w:rsidRPr="002F1757" w:rsidRDefault="002F1757" w:rsidP="002F1757">
            <w:pPr>
              <w:rPr>
                <w:bCs/>
                <w:iCs/>
                <w:lang w:val="en-US"/>
              </w:rPr>
            </w:pPr>
            <w:r w:rsidRPr="002F1757">
              <w:rPr>
                <w:bCs/>
                <w:iCs/>
                <w:lang w:val="en-US"/>
              </w:rPr>
              <w:t>Washington, DC 20591</w:t>
            </w:r>
          </w:p>
          <w:p w14:paraId="01A693CD" w14:textId="77777777" w:rsidR="002F1757" w:rsidRPr="002F1757" w:rsidRDefault="002F1757" w:rsidP="002F1757">
            <w:pPr>
              <w:rPr>
                <w:bCs/>
                <w:iCs/>
                <w:lang w:val="en-US"/>
              </w:rPr>
            </w:pPr>
          </w:p>
          <w:p w14:paraId="6E80CF0D" w14:textId="77777777" w:rsidR="002F1757" w:rsidRPr="002F1757" w:rsidRDefault="002F1757" w:rsidP="002F1757">
            <w:pPr>
              <w:rPr>
                <w:bCs/>
              </w:rPr>
            </w:pPr>
            <w:r w:rsidRPr="002F1757">
              <w:rPr>
                <w:bCs/>
              </w:rPr>
              <w:t xml:space="preserve">  </w:t>
            </w:r>
            <w:r w:rsidRPr="002F1757">
              <w:rPr>
                <w:bCs/>
              </w:rPr>
              <w:br/>
              <w:t xml:space="preserve">  </w:t>
            </w:r>
          </w:p>
          <w:p w14:paraId="5E940CAC" w14:textId="77777777" w:rsidR="002F1757" w:rsidRPr="002F1757" w:rsidRDefault="002F1757" w:rsidP="002F1757">
            <w:pPr>
              <w:rPr>
                <w:bCs/>
                <w:iCs/>
                <w:lang w:val="en-US"/>
              </w:rPr>
            </w:pPr>
          </w:p>
        </w:tc>
        <w:tc>
          <w:tcPr>
            <w:tcW w:w="5004" w:type="dxa"/>
            <w:tcBorders>
              <w:top w:val="single" w:sz="6" w:space="0" w:color="auto"/>
              <w:left w:val="single" w:sz="6" w:space="0" w:color="auto"/>
              <w:bottom w:val="single" w:sz="6" w:space="0" w:color="auto"/>
              <w:right w:val="double" w:sz="6" w:space="0" w:color="auto"/>
            </w:tcBorders>
          </w:tcPr>
          <w:p w14:paraId="70B71DE3" w14:textId="77777777" w:rsidR="002F1757" w:rsidRPr="002F1757" w:rsidRDefault="002F1757" w:rsidP="002F1757">
            <w:pPr>
              <w:rPr>
                <w:bCs/>
                <w:lang w:val="fr-FR"/>
              </w:rPr>
            </w:pPr>
          </w:p>
          <w:p w14:paraId="3C0293E3" w14:textId="77777777" w:rsidR="002F1757" w:rsidRPr="002F1757" w:rsidRDefault="002F1757" w:rsidP="002F1757">
            <w:pPr>
              <w:rPr>
                <w:bCs/>
                <w:lang w:val="fr-FR"/>
              </w:rPr>
            </w:pPr>
          </w:p>
          <w:p w14:paraId="49F04035" w14:textId="77777777" w:rsidR="002F1757" w:rsidRPr="002F1757" w:rsidRDefault="002F1757" w:rsidP="002F1757">
            <w:pPr>
              <w:rPr>
                <w:bCs/>
                <w:lang w:val="fr-FR"/>
              </w:rPr>
            </w:pPr>
            <w:r w:rsidRPr="002F1757">
              <w:rPr>
                <w:bCs/>
                <w:lang w:val="fr-FR"/>
              </w:rPr>
              <w:t>Phone: (202) 267-9779</w:t>
            </w:r>
          </w:p>
          <w:p w14:paraId="20DC1BCE" w14:textId="77777777" w:rsidR="002F1757" w:rsidRPr="002F1757" w:rsidRDefault="002F1757" w:rsidP="002F1757">
            <w:pPr>
              <w:rPr>
                <w:bCs/>
                <w:lang w:val="fr-FR"/>
              </w:rPr>
            </w:pPr>
            <w:r w:rsidRPr="002F1757">
              <w:rPr>
                <w:bCs/>
                <w:lang w:val="fr-FR"/>
              </w:rPr>
              <w:t>e-mail: Donald.Nellis@faa.gov</w:t>
            </w:r>
          </w:p>
          <w:p w14:paraId="37236C8D" w14:textId="77777777" w:rsidR="002F1757" w:rsidRPr="002F1757" w:rsidRDefault="002F1757" w:rsidP="002F1757">
            <w:pPr>
              <w:rPr>
                <w:bCs/>
                <w:lang w:val="fr-FR"/>
              </w:rPr>
            </w:pPr>
          </w:p>
          <w:p w14:paraId="65083855" w14:textId="77777777" w:rsidR="002F1757" w:rsidRPr="002F1757" w:rsidRDefault="002F1757" w:rsidP="002F1757">
            <w:pPr>
              <w:rPr>
                <w:bCs/>
                <w:lang w:val="fr-FR"/>
              </w:rPr>
            </w:pPr>
          </w:p>
          <w:p w14:paraId="44DF001C" w14:textId="77777777" w:rsidR="002F1757" w:rsidRPr="002F1757" w:rsidRDefault="002F1757" w:rsidP="002F1757">
            <w:pPr>
              <w:rPr>
                <w:bCs/>
                <w:lang w:val="fr-FR"/>
              </w:rPr>
            </w:pPr>
          </w:p>
        </w:tc>
      </w:tr>
      <w:tr w:rsidR="002F1757" w:rsidRPr="002F1757" w14:paraId="43F16D9D" w14:textId="77777777" w:rsidTr="002F1757">
        <w:trPr>
          <w:trHeight w:val="541"/>
        </w:trPr>
        <w:tc>
          <w:tcPr>
            <w:tcW w:w="9390" w:type="dxa"/>
            <w:gridSpan w:val="2"/>
            <w:tcBorders>
              <w:top w:val="single" w:sz="6" w:space="0" w:color="auto"/>
              <w:left w:val="double" w:sz="6" w:space="0" w:color="auto"/>
              <w:bottom w:val="single" w:sz="6" w:space="0" w:color="auto"/>
              <w:right w:val="double" w:sz="6" w:space="0" w:color="auto"/>
            </w:tcBorders>
            <w:hideMark/>
          </w:tcPr>
          <w:p w14:paraId="2C549553" w14:textId="529C1C7A" w:rsidR="002F1757" w:rsidRPr="002F1757" w:rsidRDefault="002F1757" w:rsidP="002F1757">
            <w:r w:rsidRPr="002F1757">
              <w:rPr>
                <w:b/>
              </w:rPr>
              <w:t>Purpose/Objective:</w:t>
            </w:r>
            <w:r w:rsidRPr="002F1757">
              <w:rPr>
                <w:bCs/>
              </w:rPr>
              <w:t xml:space="preserve">  The purpose of this contribution is to develop a new recommendation for aeronautical radionavigation systems, including unmanned aircraft systems (UAS) Detect and Avoid (DAA) radar systems, in the 15.4-15.7 GHz band. This contribution will update and/or address comments on the technical parameters of DAA radars in Table A1-1 and landing system in Table A1-2 as applicable. Due to the stability of the technical characteristics data for the airborne and ground based DAA system, this contribution proposes to upgrade the Working Document into Preliminary Draft New Recommendation. This contribution will be an update to the </w:t>
            </w:r>
            <w:r w:rsidRPr="002F1757">
              <w:rPr>
                <w:bCs/>
                <w:lang w:val="en-US"/>
              </w:rPr>
              <w:t xml:space="preserve">new report found in </w:t>
            </w:r>
            <w:r w:rsidRPr="002F1757">
              <w:rPr>
                <w:bCs/>
              </w:rPr>
              <w:t xml:space="preserve">Annex </w:t>
            </w:r>
            <w:r>
              <w:rPr>
                <w:bCs/>
              </w:rPr>
              <w:t>1</w:t>
            </w:r>
            <w:r w:rsidRPr="002F1757">
              <w:rPr>
                <w:bCs/>
              </w:rPr>
              <w:t xml:space="preserve">.6 </w:t>
            </w:r>
            <w:r w:rsidRPr="002F1757">
              <w:rPr>
                <w:bCs/>
                <w:lang w:val="en-US"/>
              </w:rPr>
              <w:t>of Document 5B/</w:t>
            </w:r>
            <w:r>
              <w:rPr>
                <w:bCs/>
                <w:lang w:val="en-US"/>
              </w:rPr>
              <w:t>435</w:t>
            </w:r>
            <w:r w:rsidRPr="002F1757">
              <w:rPr>
                <w:bCs/>
                <w:lang w:val="en-US"/>
              </w:rPr>
              <w:t>-E</w:t>
            </w:r>
            <w:r>
              <w:rPr>
                <w:bCs/>
                <w:lang w:val="en-US"/>
              </w:rPr>
              <w:t>.</w:t>
            </w:r>
          </w:p>
        </w:tc>
      </w:tr>
      <w:tr w:rsidR="002F1757" w:rsidRPr="002F1757" w14:paraId="47818E7A" w14:textId="77777777" w:rsidTr="002F1757">
        <w:trPr>
          <w:trHeight w:val="1380"/>
        </w:trPr>
        <w:tc>
          <w:tcPr>
            <w:tcW w:w="9390" w:type="dxa"/>
            <w:gridSpan w:val="2"/>
            <w:tcBorders>
              <w:top w:val="single" w:sz="6" w:space="0" w:color="auto"/>
              <w:left w:val="double" w:sz="6" w:space="0" w:color="auto"/>
              <w:bottom w:val="single" w:sz="12" w:space="0" w:color="auto"/>
              <w:right w:val="double" w:sz="6" w:space="0" w:color="auto"/>
            </w:tcBorders>
            <w:hideMark/>
          </w:tcPr>
          <w:p w14:paraId="2006FF6C" w14:textId="77777777" w:rsidR="002F1757" w:rsidRPr="002F1757" w:rsidRDefault="002F1757" w:rsidP="002F1757">
            <w:pPr>
              <w:rPr>
                <w:bCs/>
              </w:rPr>
            </w:pPr>
            <w:r w:rsidRPr="002F1757">
              <w:rPr>
                <w:b/>
              </w:rPr>
              <w:t>Abstract:</w:t>
            </w:r>
            <w:r w:rsidRPr="002F1757">
              <w:rPr>
                <w:bCs/>
              </w:rPr>
              <w:t xml:space="preserve">  This contribution is a new recommendation for UAS Detect and Avoid (DAA) systems that operate in the 15.4-15.7 GHz Aeronautical Radionavigation Service allocation. </w:t>
            </w:r>
            <w:r w:rsidRPr="002F1757">
              <w:rPr>
                <w:lang w:val="en-US"/>
              </w:rPr>
              <w:t xml:space="preserve">This contribution contains characteristics and protection criteria for UAS </w:t>
            </w:r>
            <w:r w:rsidRPr="002F1757">
              <w:rPr>
                <w:bCs/>
              </w:rPr>
              <w:t>DAA radar</w:t>
            </w:r>
            <w:r w:rsidRPr="002F1757">
              <w:rPr>
                <w:lang w:val="en-US"/>
              </w:rPr>
              <w:t xml:space="preserve"> that can be used both on airborne and ground platforms.</w:t>
            </w:r>
          </w:p>
        </w:tc>
      </w:tr>
    </w:tbl>
    <w:p w14:paraId="5043B9A8" w14:textId="77777777" w:rsidR="002F1757" w:rsidRPr="002F1757" w:rsidRDefault="002F1757" w:rsidP="002F1757"/>
    <w:p w14:paraId="058C85BF" w14:textId="281B73BB" w:rsidR="002F1757" w:rsidRDefault="002F1757">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176158" w14:paraId="3BCD7840" w14:textId="77777777" w:rsidTr="00876A8A">
        <w:trPr>
          <w:cantSplit/>
        </w:trPr>
        <w:tc>
          <w:tcPr>
            <w:tcW w:w="6487" w:type="dxa"/>
            <w:vAlign w:val="center"/>
          </w:tcPr>
          <w:p w14:paraId="5838FC9D" w14:textId="2C9FB26B" w:rsidR="009F6520" w:rsidRPr="00176158" w:rsidRDefault="009F6520" w:rsidP="009F6520">
            <w:pPr>
              <w:shd w:val="solid" w:color="FFFFFF" w:fill="FFFFFF"/>
              <w:spacing w:before="0"/>
              <w:rPr>
                <w:rFonts w:ascii="Verdana" w:hAnsi="Verdana" w:cs="Times New Roman Bold"/>
                <w:b/>
                <w:bCs/>
                <w:sz w:val="26"/>
                <w:szCs w:val="26"/>
              </w:rPr>
            </w:pPr>
            <w:r w:rsidRPr="00176158">
              <w:rPr>
                <w:rFonts w:ascii="Verdana" w:hAnsi="Verdana" w:cs="Times New Roman Bold"/>
                <w:b/>
                <w:bCs/>
                <w:sz w:val="26"/>
                <w:szCs w:val="26"/>
              </w:rPr>
              <w:lastRenderedPageBreak/>
              <w:t>Radiocommunication Study Groups</w:t>
            </w:r>
          </w:p>
        </w:tc>
        <w:tc>
          <w:tcPr>
            <w:tcW w:w="3402" w:type="dxa"/>
          </w:tcPr>
          <w:p w14:paraId="1D40035B" w14:textId="77777777" w:rsidR="009F6520" w:rsidRPr="00176158" w:rsidRDefault="00DA70C7" w:rsidP="00DA70C7">
            <w:pPr>
              <w:shd w:val="solid" w:color="FFFFFF" w:fill="FFFFFF"/>
              <w:spacing w:before="0" w:line="240" w:lineRule="atLeast"/>
            </w:pPr>
            <w:bookmarkStart w:id="0" w:name="ditulogo"/>
            <w:bookmarkEnd w:id="0"/>
            <w:r w:rsidRPr="00176158">
              <w:rPr>
                <w:noProof/>
              </w:rPr>
              <w:drawing>
                <wp:inline distT="0" distB="0" distL="0" distR="0" wp14:anchorId="69EEF405" wp14:editId="2731EF9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176158" w14:paraId="0A4F3446" w14:textId="77777777" w:rsidTr="00876A8A">
        <w:trPr>
          <w:cantSplit/>
        </w:trPr>
        <w:tc>
          <w:tcPr>
            <w:tcW w:w="6487" w:type="dxa"/>
            <w:tcBorders>
              <w:bottom w:val="single" w:sz="12" w:space="0" w:color="auto"/>
            </w:tcBorders>
          </w:tcPr>
          <w:p w14:paraId="548AFFF2" w14:textId="77777777" w:rsidR="000069D4" w:rsidRPr="00176158"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389D8CD" w14:textId="77777777" w:rsidR="000069D4" w:rsidRPr="00176158" w:rsidRDefault="000069D4" w:rsidP="00A5173C">
            <w:pPr>
              <w:shd w:val="solid" w:color="FFFFFF" w:fill="FFFFFF"/>
              <w:spacing w:before="0" w:after="48" w:line="240" w:lineRule="atLeast"/>
              <w:rPr>
                <w:sz w:val="22"/>
                <w:szCs w:val="22"/>
              </w:rPr>
            </w:pPr>
          </w:p>
        </w:tc>
      </w:tr>
      <w:tr w:rsidR="000069D4" w:rsidRPr="00176158" w14:paraId="2EECCA9B" w14:textId="77777777" w:rsidTr="00876A8A">
        <w:trPr>
          <w:cantSplit/>
        </w:trPr>
        <w:tc>
          <w:tcPr>
            <w:tcW w:w="6487" w:type="dxa"/>
            <w:tcBorders>
              <w:top w:val="single" w:sz="12" w:space="0" w:color="auto"/>
            </w:tcBorders>
          </w:tcPr>
          <w:p w14:paraId="1B952864" w14:textId="77777777" w:rsidR="000069D4" w:rsidRPr="00176158"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43B3854" w14:textId="77777777" w:rsidR="000069D4" w:rsidRPr="00176158" w:rsidRDefault="000069D4" w:rsidP="00A5173C">
            <w:pPr>
              <w:shd w:val="solid" w:color="FFFFFF" w:fill="FFFFFF"/>
              <w:spacing w:before="0" w:after="48" w:line="240" w:lineRule="atLeast"/>
            </w:pPr>
          </w:p>
        </w:tc>
      </w:tr>
      <w:tr w:rsidR="000069D4" w:rsidRPr="00176158" w14:paraId="3BF9BB10" w14:textId="77777777" w:rsidTr="00876A8A">
        <w:trPr>
          <w:cantSplit/>
        </w:trPr>
        <w:tc>
          <w:tcPr>
            <w:tcW w:w="6487" w:type="dxa"/>
            <w:vMerge w:val="restart"/>
          </w:tcPr>
          <w:p w14:paraId="2CCE740B" w14:textId="2023885E" w:rsidR="00D73A04" w:rsidRPr="00176158" w:rsidRDefault="00361EE4" w:rsidP="00DA70C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176158">
              <w:rPr>
                <w:rFonts w:ascii="Verdana" w:hAnsi="Verdana"/>
                <w:sz w:val="20"/>
              </w:rPr>
              <w:t xml:space="preserve">Source: </w:t>
            </w:r>
            <w:r w:rsidRPr="00176158">
              <w:rPr>
                <w:rFonts w:ascii="Verdana" w:hAnsi="Verdana"/>
                <w:sz w:val="20"/>
              </w:rPr>
              <w:tab/>
              <w:t>Document 5B/</w:t>
            </w:r>
            <w:r w:rsidR="002F1757">
              <w:rPr>
                <w:rFonts w:ascii="Verdana" w:hAnsi="Verdana"/>
                <w:sz w:val="20"/>
              </w:rPr>
              <w:t>435 (Annex 1.6)</w:t>
            </w:r>
          </w:p>
        </w:tc>
        <w:tc>
          <w:tcPr>
            <w:tcW w:w="3402" w:type="dxa"/>
          </w:tcPr>
          <w:p w14:paraId="0746A377" w14:textId="058BCDE5" w:rsidR="000069D4" w:rsidRPr="00176158" w:rsidRDefault="00DA70C7" w:rsidP="006C6EF6">
            <w:pPr>
              <w:pStyle w:val="DocData"/>
              <w:framePr w:hSpace="0" w:wrap="auto" w:hAnchor="text" w:yAlign="inline"/>
            </w:pPr>
            <w:r w:rsidRPr="00176158">
              <w:t xml:space="preserve">Document </w:t>
            </w:r>
            <w:r w:rsidR="00361EE4" w:rsidRPr="00176158">
              <w:t>5</w:t>
            </w:r>
            <w:r w:rsidR="00596FEF" w:rsidRPr="00176158">
              <w:t>B</w:t>
            </w:r>
            <w:r w:rsidR="00361EE4" w:rsidRPr="00176158">
              <w:t>/</w:t>
            </w:r>
            <w:r w:rsidR="002F1757">
              <w:t>XX</w:t>
            </w:r>
            <w:r w:rsidR="00096461" w:rsidRPr="00176158">
              <w:t>-E</w:t>
            </w:r>
          </w:p>
        </w:tc>
      </w:tr>
      <w:tr w:rsidR="000069D4" w:rsidRPr="00176158" w14:paraId="5186F5A3" w14:textId="77777777" w:rsidTr="00876A8A">
        <w:trPr>
          <w:cantSplit/>
        </w:trPr>
        <w:tc>
          <w:tcPr>
            <w:tcW w:w="6487" w:type="dxa"/>
            <w:vMerge/>
          </w:tcPr>
          <w:p w14:paraId="768A1C71" w14:textId="77777777" w:rsidR="000069D4" w:rsidRPr="00176158" w:rsidRDefault="000069D4" w:rsidP="00A5173C">
            <w:pPr>
              <w:spacing w:before="60"/>
              <w:jc w:val="center"/>
              <w:rPr>
                <w:b/>
                <w:smallCaps/>
                <w:sz w:val="32"/>
                <w:lang w:eastAsia="zh-CN"/>
              </w:rPr>
            </w:pPr>
            <w:bookmarkStart w:id="3" w:name="ddate" w:colFirst="1" w:colLast="1"/>
            <w:bookmarkEnd w:id="2"/>
          </w:p>
        </w:tc>
        <w:tc>
          <w:tcPr>
            <w:tcW w:w="3402" w:type="dxa"/>
          </w:tcPr>
          <w:p w14:paraId="2B720DC5" w14:textId="17AF51F6" w:rsidR="000069D4" w:rsidRPr="00176158" w:rsidRDefault="002F1757" w:rsidP="006C6EF6">
            <w:pPr>
              <w:pStyle w:val="DocData"/>
              <w:framePr w:hSpace="0" w:wrap="auto" w:hAnchor="text" w:yAlign="inline"/>
            </w:pPr>
            <w:r>
              <w:t>XX</w:t>
            </w:r>
            <w:r w:rsidR="00F655F3" w:rsidRPr="00176158">
              <w:t xml:space="preserve"> </w:t>
            </w:r>
            <w:r>
              <w:t>May</w:t>
            </w:r>
            <w:r w:rsidR="00F655F3" w:rsidRPr="00176158">
              <w:t xml:space="preserve"> 202</w:t>
            </w:r>
            <w:r>
              <w:t>6</w:t>
            </w:r>
          </w:p>
        </w:tc>
      </w:tr>
      <w:tr w:rsidR="000069D4" w:rsidRPr="00176158" w14:paraId="7C48978B" w14:textId="77777777" w:rsidTr="00876A8A">
        <w:trPr>
          <w:cantSplit/>
        </w:trPr>
        <w:tc>
          <w:tcPr>
            <w:tcW w:w="6487" w:type="dxa"/>
            <w:vMerge/>
          </w:tcPr>
          <w:p w14:paraId="418A5B76" w14:textId="77777777" w:rsidR="000069D4" w:rsidRPr="00176158" w:rsidRDefault="000069D4" w:rsidP="00A5173C">
            <w:pPr>
              <w:spacing w:before="60"/>
              <w:jc w:val="center"/>
              <w:rPr>
                <w:b/>
                <w:smallCaps/>
                <w:sz w:val="32"/>
                <w:lang w:eastAsia="zh-CN"/>
              </w:rPr>
            </w:pPr>
            <w:bookmarkStart w:id="4" w:name="dorlang" w:colFirst="1" w:colLast="1"/>
            <w:bookmarkEnd w:id="3"/>
          </w:p>
        </w:tc>
        <w:tc>
          <w:tcPr>
            <w:tcW w:w="3402" w:type="dxa"/>
          </w:tcPr>
          <w:p w14:paraId="73E39142" w14:textId="77777777" w:rsidR="000069D4" w:rsidRPr="00176158" w:rsidRDefault="00D73A04" w:rsidP="006C6EF6">
            <w:pPr>
              <w:pStyle w:val="DocData"/>
              <w:framePr w:hSpace="0" w:wrap="auto" w:hAnchor="text" w:yAlign="inline"/>
              <w:rPr>
                <w:rFonts w:eastAsia="SimSun"/>
              </w:rPr>
            </w:pPr>
            <w:r w:rsidRPr="00176158">
              <w:rPr>
                <w:rFonts w:eastAsia="SimSun"/>
              </w:rPr>
              <w:t>English only</w:t>
            </w:r>
          </w:p>
        </w:tc>
      </w:tr>
      <w:tr w:rsidR="002F1757" w:rsidRPr="002E7FD4" w14:paraId="7A120C53" w14:textId="77777777" w:rsidTr="005E36F6">
        <w:trPr>
          <w:cantSplit/>
        </w:trPr>
        <w:tc>
          <w:tcPr>
            <w:tcW w:w="9889" w:type="dxa"/>
            <w:gridSpan w:val="2"/>
          </w:tcPr>
          <w:p w14:paraId="1111FC8B" w14:textId="77777777" w:rsidR="002F1757" w:rsidRPr="002E7FD4" w:rsidRDefault="002F1757" w:rsidP="005E36F6">
            <w:pPr>
              <w:pStyle w:val="Source"/>
              <w:rPr>
                <w:lang w:eastAsia="zh-CN"/>
              </w:rPr>
            </w:pPr>
            <w:bookmarkStart w:id="5" w:name="dsource" w:colFirst="0" w:colLast="0"/>
            <w:bookmarkEnd w:id="4"/>
            <w:r w:rsidRPr="002E7FD4">
              <w:rPr>
                <w:lang w:eastAsia="zh-CN"/>
              </w:rPr>
              <w:t>United States of America</w:t>
            </w:r>
          </w:p>
        </w:tc>
      </w:tr>
      <w:tr w:rsidR="002F1757" w:rsidRPr="002E7FD4" w14:paraId="5A7DDF87" w14:textId="77777777" w:rsidTr="005E36F6">
        <w:trPr>
          <w:cantSplit/>
        </w:trPr>
        <w:tc>
          <w:tcPr>
            <w:tcW w:w="9889" w:type="dxa"/>
            <w:gridSpan w:val="2"/>
          </w:tcPr>
          <w:p w14:paraId="216FD653" w14:textId="0EE4CB78" w:rsidR="002F1757" w:rsidRPr="002E7FD4" w:rsidRDefault="002F1757" w:rsidP="005E36F6">
            <w:pPr>
              <w:pStyle w:val="Title1"/>
              <w:rPr>
                <w:lang w:eastAsia="zh-CN"/>
              </w:rPr>
            </w:pPr>
            <w:r w:rsidRPr="00176158">
              <w:rPr>
                <w:lang w:eastAsia="zh-CN"/>
              </w:rPr>
              <w:t xml:space="preserve">WORKING DOCUMENT TOWARDS A </w:t>
            </w:r>
            <w:r w:rsidRPr="00176158">
              <w:t>PRELIMINARY</w:t>
            </w:r>
            <w:r w:rsidRPr="00176158">
              <w:rPr>
                <w:lang w:eastAsia="zh-CN"/>
              </w:rPr>
              <w:t xml:space="preserve"> DRAFT NEW RECOMMENDATION ITU-R M.[15.4-15.7_GHZ_ARNS]</w:t>
            </w:r>
          </w:p>
        </w:tc>
      </w:tr>
      <w:tr w:rsidR="002F1757" w:rsidRPr="002E7FD4" w14:paraId="3EA9FC59" w14:textId="77777777" w:rsidTr="005E36F6">
        <w:trPr>
          <w:cantSplit/>
        </w:trPr>
        <w:tc>
          <w:tcPr>
            <w:tcW w:w="9889" w:type="dxa"/>
            <w:gridSpan w:val="2"/>
          </w:tcPr>
          <w:p w14:paraId="29F532C8" w14:textId="5EC08700" w:rsidR="002F1757" w:rsidRPr="002E7FD4" w:rsidRDefault="002F1757" w:rsidP="005E36F6">
            <w:pPr>
              <w:pStyle w:val="Title4"/>
              <w:rPr>
                <w:lang w:eastAsia="zh-CN"/>
              </w:rPr>
            </w:pPr>
            <w:bookmarkStart w:id="6" w:name="dtitle1" w:colFirst="0" w:colLast="0"/>
            <w:r w:rsidRPr="00176158">
              <w:rPr>
                <w:rFonts w:eastAsia="Batang"/>
                <w:lang w:eastAsia="zh-CN"/>
              </w:rPr>
              <w:t>Characteristics of and protection criteria for [airborne] detect and avoid radars and aircraft landing systems operating in the aeronautical radionavigation service in the frequency band 15.4-15.7 GHz</w:t>
            </w:r>
          </w:p>
        </w:tc>
      </w:tr>
    </w:tbl>
    <w:p w14:paraId="168E408F" w14:textId="1169BFF8" w:rsidR="002F1757" w:rsidRPr="002F1757" w:rsidRDefault="002F1757" w:rsidP="002F1757">
      <w:pPr>
        <w:pStyle w:val="Headingb"/>
      </w:pPr>
      <w:bookmarkStart w:id="7" w:name="dbreak"/>
      <w:bookmarkEnd w:id="6"/>
      <w:bookmarkEnd w:id="7"/>
      <w:r w:rsidRPr="002E7FD4">
        <w:t>Introduction</w:t>
      </w:r>
    </w:p>
    <w:p w14:paraId="5753B485" w14:textId="6E5BDB43" w:rsidR="002F1757" w:rsidRPr="002F1757" w:rsidRDefault="002F1757" w:rsidP="002F1757">
      <w:pPr>
        <w:rPr>
          <w:bCs/>
          <w:lang w:val="en-US" w:eastAsia="zh-CN"/>
        </w:rPr>
      </w:pPr>
      <w:r>
        <w:rPr>
          <w:bCs/>
          <w:lang w:val="en-US" w:eastAsia="zh-CN"/>
        </w:rPr>
        <w:t>TBD</w:t>
      </w:r>
    </w:p>
    <w:p w14:paraId="66D6C1AC" w14:textId="586ADC32" w:rsidR="002F1757" w:rsidRPr="008A4034" w:rsidRDefault="002F1757" w:rsidP="002F1757">
      <w:pPr>
        <w:pStyle w:val="Headingb"/>
        <w:rPr>
          <w:lang w:val="en-US"/>
        </w:rPr>
      </w:pPr>
      <w:r w:rsidRPr="008A4034">
        <w:rPr>
          <w:lang w:val="en-US"/>
        </w:rPr>
        <w:t>Proposal</w:t>
      </w:r>
    </w:p>
    <w:p w14:paraId="57D0DCA4" w14:textId="358D67EB" w:rsidR="002F1757" w:rsidRPr="008A4034" w:rsidRDefault="002F1757" w:rsidP="002F1757">
      <w:pPr>
        <w:rPr>
          <w:lang w:val="en-US"/>
        </w:rPr>
      </w:pPr>
      <w:r>
        <w:rPr>
          <w:lang w:val="en-US"/>
        </w:rPr>
        <w:t>TBD</w:t>
      </w:r>
    </w:p>
    <w:p w14:paraId="02AD74C5" w14:textId="77777777" w:rsidR="002F1757" w:rsidRPr="004D1083" w:rsidRDefault="002F1757" w:rsidP="002F1757">
      <w:pPr>
        <w:rPr>
          <w:lang w:val="en-US"/>
        </w:rPr>
      </w:pPr>
    </w:p>
    <w:p w14:paraId="53656057" w14:textId="77777777" w:rsidR="002F1757" w:rsidRPr="007302AB" w:rsidRDefault="002F1757" w:rsidP="002F1757">
      <w:pPr>
        <w:jc w:val="center"/>
      </w:pPr>
      <w:r w:rsidRPr="002E7FD4">
        <w:t>______________</w:t>
      </w:r>
    </w:p>
    <w:p w14:paraId="7A693383" w14:textId="77777777" w:rsidR="002F1757" w:rsidRDefault="002F1757">
      <w:pPr>
        <w:rPr>
          <w:b/>
        </w:rPr>
      </w:pPr>
      <w:r>
        <w:rPr>
          <w:b/>
        </w:rPr>
        <w:br w:type="page"/>
      </w:r>
    </w:p>
    <w:p w14:paraId="657833A9" w14:textId="77777777" w:rsidR="002F1757" w:rsidRDefault="002F1757"/>
    <w:tbl>
      <w:tblPr>
        <w:tblpPr w:leftFromText="180" w:rightFromText="180" w:horzAnchor="margin" w:tblpY="-687"/>
        <w:tblW w:w="9889" w:type="dxa"/>
        <w:tblLayout w:type="fixed"/>
        <w:tblLook w:val="0000" w:firstRow="0" w:lastRow="0" w:firstColumn="0" w:lastColumn="0" w:noHBand="0" w:noVBand="0"/>
      </w:tblPr>
      <w:tblGrid>
        <w:gridCol w:w="9889"/>
      </w:tblGrid>
      <w:tr w:rsidR="000069D4" w:rsidRPr="00176158" w14:paraId="52B0A8C6" w14:textId="77777777" w:rsidTr="00D046A7">
        <w:trPr>
          <w:cantSplit/>
        </w:trPr>
        <w:tc>
          <w:tcPr>
            <w:tcW w:w="9889" w:type="dxa"/>
          </w:tcPr>
          <w:p w14:paraId="07EAB865" w14:textId="30EA1B3C" w:rsidR="00F271FE" w:rsidRPr="00176158" w:rsidRDefault="00F271FE" w:rsidP="002F1757">
            <w:pPr>
              <w:pStyle w:val="Source"/>
              <w:jc w:val="left"/>
              <w:rPr>
                <w:lang w:eastAsia="zh-CN"/>
              </w:rPr>
            </w:pPr>
          </w:p>
        </w:tc>
      </w:tr>
      <w:tr w:rsidR="000069D4" w:rsidRPr="00176158" w14:paraId="786A4381" w14:textId="77777777" w:rsidTr="00D046A7">
        <w:trPr>
          <w:cantSplit/>
        </w:trPr>
        <w:tc>
          <w:tcPr>
            <w:tcW w:w="9889" w:type="dxa"/>
          </w:tcPr>
          <w:p w14:paraId="5E47829A" w14:textId="419142A0" w:rsidR="000069D4" w:rsidRPr="00176158" w:rsidRDefault="00096461" w:rsidP="00344F02">
            <w:pPr>
              <w:pStyle w:val="Title1"/>
              <w:rPr>
                <w:lang w:eastAsia="zh-CN"/>
              </w:rPr>
            </w:pPr>
            <w:bookmarkStart w:id="8" w:name="drec" w:colFirst="0" w:colLast="0"/>
            <w:bookmarkEnd w:id="5"/>
            <w:r w:rsidRPr="00176158">
              <w:rPr>
                <w:lang w:eastAsia="zh-CN"/>
              </w:rPr>
              <w:t xml:space="preserve">WORKING DOCUMENT TOWARDS A </w:t>
            </w:r>
            <w:r w:rsidRPr="00176158">
              <w:t>PRELIMINARY</w:t>
            </w:r>
            <w:r w:rsidRPr="00176158">
              <w:rPr>
                <w:lang w:eastAsia="zh-CN"/>
              </w:rPr>
              <w:t xml:space="preserve"> DRAFT NEW RECOMMENDATION </w:t>
            </w:r>
            <w:r w:rsidR="00F655F3" w:rsidRPr="00176158">
              <w:rPr>
                <w:lang w:eastAsia="zh-CN"/>
              </w:rPr>
              <w:t>ITU-R M.[15.4-15.7_GHZ_ARNS]</w:t>
            </w:r>
          </w:p>
        </w:tc>
      </w:tr>
      <w:tr w:rsidR="00344F02" w:rsidRPr="00176158" w14:paraId="5B827C91" w14:textId="77777777" w:rsidTr="00D046A7">
        <w:trPr>
          <w:cantSplit/>
        </w:trPr>
        <w:tc>
          <w:tcPr>
            <w:tcW w:w="9889" w:type="dxa"/>
          </w:tcPr>
          <w:p w14:paraId="59382F7C" w14:textId="5AEC9333" w:rsidR="00344F02" w:rsidRPr="00176158" w:rsidRDefault="00344F02" w:rsidP="00344F02">
            <w:pPr>
              <w:pStyle w:val="Title4"/>
              <w:rPr>
                <w:lang w:eastAsia="zh-CN"/>
              </w:rPr>
            </w:pPr>
            <w:r w:rsidRPr="00176158">
              <w:rPr>
                <w:rFonts w:eastAsia="Batang"/>
                <w:lang w:eastAsia="zh-CN"/>
              </w:rPr>
              <w:t xml:space="preserve">Characteristics of and protection criteria for </w:t>
            </w:r>
            <w:del w:id="9" w:author="FAA" w:date="2026-02-18T23:39:00Z" w16du:dateUtc="2026-02-18T22:39:00Z">
              <w:r w:rsidRPr="00176158" w:rsidDel="00C24211">
                <w:rPr>
                  <w:rFonts w:eastAsia="Batang"/>
                  <w:lang w:eastAsia="zh-CN"/>
                </w:rPr>
                <w:delText xml:space="preserve">[airborne] </w:delText>
              </w:r>
            </w:del>
            <w:r w:rsidRPr="00176158">
              <w:rPr>
                <w:rFonts w:eastAsia="Batang"/>
                <w:lang w:eastAsia="zh-CN"/>
              </w:rPr>
              <w:t>detect and avoid radars and aircraft landing systems operating in the aeronautical radionavigation service in the frequency band 15.4-15.7 GHz</w:t>
            </w:r>
          </w:p>
        </w:tc>
      </w:tr>
    </w:tbl>
    <w:bookmarkEnd w:id="8"/>
    <w:p w14:paraId="00258568" w14:textId="77777777" w:rsidR="00222A3F" w:rsidRPr="00176158" w:rsidRDefault="00222A3F" w:rsidP="00222A3F">
      <w:pPr>
        <w:keepNext/>
        <w:keepLines/>
        <w:spacing w:after="240"/>
        <w:jc w:val="right"/>
        <w:textAlignment w:val="auto"/>
        <w:rPr>
          <w:rFonts w:eastAsia="Batang"/>
          <w:sz w:val="22"/>
        </w:rPr>
      </w:pPr>
      <w:r w:rsidRPr="00176158">
        <w:rPr>
          <w:rFonts w:eastAsia="Batang"/>
          <w:sz w:val="22"/>
        </w:rPr>
        <w:t>(202X)</w:t>
      </w:r>
    </w:p>
    <w:p w14:paraId="3A7B8787" w14:textId="77777777" w:rsidR="00222A3F" w:rsidRPr="00176158" w:rsidRDefault="00222A3F" w:rsidP="003411C4">
      <w:pPr>
        <w:pStyle w:val="Headingb"/>
        <w:rPr>
          <w:rFonts w:eastAsia="Batang"/>
          <w:sz w:val="22"/>
          <w:szCs w:val="18"/>
        </w:rPr>
      </w:pPr>
      <w:r w:rsidRPr="00176158">
        <w:rPr>
          <w:rFonts w:eastAsia="Batang"/>
          <w:sz w:val="22"/>
          <w:szCs w:val="18"/>
        </w:rPr>
        <w:t>Scope</w:t>
      </w:r>
    </w:p>
    <w:p w14:paraId="300B07FC" w14:textId="5C867EDD" w:rsidR="00222A3F" w:rsidRPr="00176158" w:rsidRDefault="00222A3F" w:rsidP="00E32FC1">
      <w:pPr>
        <w:textAlignment w:val="auto"/>
        <w:rPr>
          <w:rFonts w:eastAsia="Batang"/>
          <w:sz w:val="22"/>
          <w:szCs w:val="22"/>
        </w:rPr>
      </w:pPr>
      <w:r w:rsidRPr="00176158">
        <w:rPr>
          <w:rFonts w:eastAsia="Batang"/>
          <w:sz w:val="22"/>
          <w:szCs w:val="22"/>
        </w:rPr>
        <w:t xml:space="preserve">This Recommendation specifies the characteristics and protection criteria of [airborne] detect and avoid radars and landing systems operating in the aeronautical radionavigation service (ARNS) in the frequency band 15.4-15.7 GHz. </w:t>
      </w:r>
    </w:p>
    <w:p w14:paraId="323E0A6A" w14:textId="77777777" w:rsidR="00222A3F" w:rsidRPr="00176158" w:rsidRDefault="00222A3F" w:rsidP="003411C4">
      <w:pPr>
        <w:pStyle w:val="Headingb"/>
        <w:rPr>
          <w:rFonts w:eastAsia="Batang"/>
        </w:rPr>
      </w:pPr>
      <w:r w:rsidRPr="00176158">
        <w:rPr>
          <w:rFonts w:eastAsia="Batang"/>
        </w:rPr>
        <w:t>Keywords</w:t>
      </w:r>
    </w:p>
    <w:p w14:paraId="1122635F" w14:textId="77777777" w:rsidR="00222A3F" w:rsidRPr="00176158" w:rsidRDefault="00222A3F" w:rsidP="00222A3F">
      <w:pPr>
        <w:textAlignment w:val="auto"/>
        <w:rPr>
          <w:rFonts w:eastAsia="Batang"/>
        </w:rPr>
      </w:pPr>
      <w:r w:rsidRPr="00176158">
        <w:rPr>
          <w:rFonts w:eastAsia="Batang"/>
        </w:rPr>
        <w:t>15.4-15.7 GHz, radar, characteristics, protection.</w:t>
      </w:r>
    </w:p>
    <w:p w14:paraId="6F4AE556" w14:textId="77777777" w:rsidR="00222A3F" w:rsidRPr="00176158" w:rsidRDefault="00222A3F" w:rsidP="003411C4">
      <w:pPr>
        <w:pStyle w:val="Headingb"/>
        <w:rPr>
          <w:rFonts w:eastAsia="Batang"/>
        </w:rPr>
      </w:pPr>
      <w:r w:rsidRPr="00176158">
        <w:rPr>
          <w:rFonts w:eastAsia="Batang"/>
        </w:rPr>
        <w:t>Abbreviations/Glossary</w:t>
      </w:r>
    </w:p>
    <w:p w14:paraId="274D0C6E"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ARNS</w:t>
      </w:r>
      <w:r w:rsidRPr="00176158">
        <w:rPr>
          <w:rFonts w:eastAsia="Batang"/>
        </w:rPr>
        <w:tab/>
        <w:t>Aeronautical radionavigation service</w:t>
      </w:r>
    </w:p>
    <w:p w14:paraId="51E298EC"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DAA</w:t>
      </w:r>
      <w:r w:rsidRPr="00176158">
        <w:rPr>
          <w:rFonts w:eastAsia="Batang"/>
        </w:rPr>
        <w:tab/>
        <w:t>Detect and avoid</w:t>
      </w:r>
    </w:p>
    <w:p w14:paraId="23B82C22"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ESA</w:t>
      </w:r>
      <w:r w:rsidRPr="00176158">
        <w:rPr>
          <w:rFonts w:eastAsia="Batang"/>
        </w:rPr>
        <w:tab/>
        <w:t>Electronically scanned array</w:t>
      </w:r>
    </w:p>
    <w:p w14:paraId="6B81D95C"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FMCW</w:t>
      </w:r>
      <w:r w:rsidRPr="00176158">
        <w:rPr>
          <w:rFonts w:eastAsia="Batang"/>
        </w:rPr>
        <w:tab/>
        <w:t>Frequency-modulated continuous wave</w:t>
      </w:r>
    </w:p>
    <w:p w14:paraId="16CAC0BF" w14:textId="187FAF5D" w:rsidR="00222A3F" w:rsidRPr="00176158" w:rsidRDefault="00880FDA" w:rsidP="00212D55">
      <w:pPr>
        <w:tabs>
          <w:tab w:val="clear" w:pos="2268"/>
          <w:tab w:val="left" w:pos="2608"/>
          <w:tab w:val="left" w:pos="3345"/>
        </w:tabs>
        <w:spacing w:before="80"/>
        <w:ind w:left="1134" w:hanging="1134"/>
        <w:textAlignment w:val="auto"/>
        <w:rPr>
          <w:rFonts w:eastAsia="Batang"/>
        </w:rPr>
      </w:pPr>
      <w:r w:rsidRPr="00176158">
        <w:rPr>
          <w:rFonts w:eastAsia="Batang"/>
        </w:rPr>
        <w:t>[]</w:t>
      </w:r>
    </w:p>
    <w:p w14:paraId="7B511242"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RCS</w:t>
      </w:r>
      <w:r w:rsidRPr="00176158">
        <w:rPr>
          <w:rFonts w:eastAsia="Batang"/>
        </w:rPr>
        <w:tab/>
        <w:t>Radar cross-section</w:t>
      </w:r>
    </w:p>
    <w:p w14:paraId="70367AFD"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RR</w:t>
      </w:r>
      <w:r w:rsidRPr="00176158">
        <w:rPr>
          <w:rFonts w:eastAsia="Batang"/>
        </w:rPr>
        <w:tab/>
        <w:t>Radio Regulations</w:t>
      </w:r>
    </w:p>
    <w:p w14:paraId="7519366A" w14:textId="77777777" w:rsidR="00222A3F" w:rsidRPr="00176158" w:rsidRDefault="00222A3F" w:rsidP="00222A3F">
      <w:pPr>
        <w:tabs>
          <w:tab w:val="clear" w:pos="2268"/>
          <w:tab w:val="left" w:pos="2608"/>
          <w:tab w:val="left" w:pos="3345"/>
        </w:tabs>
        <w:spacing w:before="80"/>
        <w:ind w:left="1134" w:hanging="1134"/>
        <w:textAlignment w:val="auto"/>
        <w:rPr>
          <w:rFonts w:eastAsia="Batang"/>
        </w:rPr>
      </w:pPr>
      <w:r w:rsidRPr="00176158">
        <w:rPr>
          <w:rFonts w:eastAsia="Batang"/>
        </w:rPr>
        <w:t>SNR</w:t>
      </w:r>
      <w:r w:rsidRPr="00176158">
        <w:rPr>
          <w:rFonts w:eastAsia="Batang"/>
        </w:rPr>
        <w:tab/>
        <w:t>Signal-to-noise power ratio</w:t>
      </w:r>
    </w:p>
    <w:p w14:paraId="668AF47B" w14:textId="08632178" w:rsidR="00651A98" w:rsidRPr="00176158" w:rsidRDefault="00893286" w:rsidP="00651A98">
      <w:pPr>
        <w:pStyle w:val="enumlev1"/>
      </w:pPr>
      <w:r w:rsidRPr="00176158">
        <w:rPr>
          <w:rFonts w:eastAsia="Batang"/>
        </w:rPr>
        <w:t>UA</w:t>
      </w:r>
      <w:r w:rsidRPr="00176158">
        <w:rPr>
          <w:rFonts w:eastAsia="Batang"/>
        </w:rPr>
        <w:tab/>
      </w:r>
      <w:r w:rsidR="00651A98" w:rsidRPr="00176158">
        <w:t>Unmanned aircraft</w:t>
      </w:r>
    </w:p>
    <w:p w14:paraId="7BD20B2A" w14:textId="63079EC8" w:rsidR="00651A98" w:rsidRPr="00176158" w:rsidRDefault="00651A98" w:rsidP="00651A98">
      <w:pPr>
        <w:pStyle w:val="enumlev1"/>
      </w:pPr>
      <w:r w:rsidRPr="00176158">
        <w:t>UAS</w:t>
      </w:r>
      <w:r w:rsidRPr="00176158">
        <w:tab/>
        <w:t>Unmanned aircraft system</w:t>
      </w:r>
    </w:p>
    <w:p w14:paraId="3F7C9F35" w14:textId="44034D75" w:rsidR="00893286" w:rsidRPr="00176158" w:rsidRDefault="00893286" w:rsidP="00222A3F">
      <w:pPr>
        <w:tabs>
          <w:tab w:val="clear" w:pos="2268"/>
          <w:tab w:val="left" w:pos="2608"/>
          <w:tab w:val="left" w:pos="3345"/>
        </w:tabs>
        <w:spacing w:before="80"/>
        <w:ind w:left="1134" w:hanging="1134"/>
        <w:textAlignment w:val="auto"/>
        <w:rPr>
          <w:rFonts w:eastAsia="Batang"/>
        </w:rPr>
      </w:pPr>
    </w:p>
    <w:p w14:paraId="6349801C" w14:textId="77777777" w:rsidR="00222A3F" w:rsidRPr="00176158" w:rsidRDefault="00222A3F" w:rsidP="003411C4">
      <w:pPr>
        <w:pStyle w:val="Headingb"/>
        <w:rPr>
          <w:rFonts w:eastAsia="Batang"/>
        </w:rPr>
      </w:pPr>
      <w:r w:rsidRPr="00176158">
        <w:rPr>
          <w:rFonts w:eastAsia="SimSun"/>
        </w:rPr>
        <w:t>Related ITU Recommendations and Reports</w:t>
      </w:r>
      <w:r w:rsidRPr="00176158">
        <w:rPr>
          <w:rFonts w:eastAsia="Batang"/>
        </w:rPr>
        <w:t xml:space="preserve"> </w:t>
      </w:r>
    </w:p>
    <w:p w14:paraId="15C498E7" w14:textId="77777777" w:rsidR="00222A3F" w:rsidRPr="00176158" w:rsidRDefault="00222A3F" w:rsidP="00E32FC1">
      <w:pPr>
        <w:keepNext/>
        <w:keepLines/>
        <w:spacing w:before="160"/>
        <w:textAlignment w:val="auto"/>
        <w:rPr>
          <w:rFonts w:eastAsia="Batang"/>
          <w:i/>
        </w:rPr>
      </w:pPr>
      <w:r w:rsidRPr="00176158">
        <w:rPr>
          <w:rFonts w:eastAsia="Batang"/>
          <w:i/>
        </w:rPr>
        <w:t xml:space="preserve">Recommendations </w:t>
      </w:r>
    </w:p>
    <w:p w14:paraId="322A8A85" w14:textId="77777777" w:rsidR="00222A3F" w:rsidRPr="00176158" w:rsidRDefault="00222A3F" w:rsidP="00E32FC1">
      <w:pPr>
        <w:tabs>
          <w:tab w:val="clear" w:pos="2268"/>
          <w:tab w:val="left" w:pos="2608"/>
          <w:tab w:val="left" w:pos="3345"/>
        </w:tabs>
        <w:spacing w:before="80"/>
        <w:ind w:left="1871" w:hanging="1871"/>
        <w:textAlignment w:val="auto"/>
        <w:rPr>
          <w:rFonts w:eastAsia="Batang"/>
          <w:i/>
          <w:iCs/>
        </w:rPr>
      </w:pPr>
      <w:hyperlink r:id="rId12" w:history="1">
        <w:r w:rsidRPr="00176158">
          <w:rPr>
            <w:rFonts w:eastAsia="Batang"/>
            <w:color w:val="0000FF" w:themeColor="hyperlink"/>
            <w:u w:val="single"/>
          </w:rPr>
          <w:t>ITU-R M.1372</w:t>
        </w:r>
      </w:hyperlink>
      <w:r w:rsidRPr="00176158">
        <w:rPr>
          <w:rFonts w:eastAsia="Batang"/>
        </w:rPr>
        <w:tab/>
      </w:r>
      <w:r w:rsidRPr="00176158">
        <w:rPr>
          <w:rFonts w:eastAsia="Batang"/>
          <w:i/>
          <w:iCs/>
        </w:rPr>
        <w:t>Efficient use of the radio spectrum by radar stations in the radiodetermination service</w:t>
      </w:r>
    </w:p>
    <w:p w14:paraId="2510D76D" w14:textId="77777777" w:rsidR="00222A3F" w:rsidRPr="00176158" w:rsidRDefault="00222A3F" w:rsidP="00E32FC1">
      <w:pPr>
        <w:tabs>
          <w:tab w:val="clear" w:pos="2268"/>
          <w:tab w:val="left" w:pos="2608"/>
          <w:tab w:val="left" w:pos="3345"/>
        </w:tabs>
        <w:spacing w:before="80"/>
        <w:ind w:left="1871" w:hanging="1871"/>
        <w:textAlignment w:val="auto"/>
        <w:rPr>
          <w:rFonts w:eastAsia="Batang"/>
          <w:i/>
          <w:iCs/>
        </w:rPr>
      </w:pPr>
      <w:hyperlink r:id="rId13" w:history="1">
        <w:r w:rsidRPr="00176158">
          <w:rPr>
            <w:rFonts w:eastAsia="Batang"/>
            <w:color w:val="0000FF" w:themeColor="hyperlink"/>
            <w:u w:val="single"/>
          </w:rPr>
          <w:t>ITU-R M.1730</w:t>
        </w:r>
      </w:hyperlink>
      <w:r w:rsidRPr="00176158">
        <w:rPr>
          <w:rFonts w:eastAsia="Batang"/>
        </w:rPr>
        <w:tab/>
      </w:r>
      <w:r w:rsidRPr="00176158">
        <w:rPr>
          <w:rFonts w:eastAsia="Batang"/>
          <w:i/>
          <w:iCs/>
        </w:rPr>
        <w:t>Characteristics of and protection criteria for the radiolocation service in the frequency band 15.4-17.3 GHz</w:t>
      </w:r>
    </w:p>
    <w:p w14:paraId="1225328A" w14:textId="77777777" w:rsidR="00222A3F" w:rsidRPr="00176158" w:rsidRDefault="00222A3F" w:rsidP="00E32FC1">
      <w:pPr>
        <w:tabs>
          <w:tab w:val="clear" w:pos="2268"/>
          <w:tab w:val="left" w:pos="2608"/>
          <w:tab w:val="left" w:pos="3345"/>
        </w:tabs>
        <w:spacing w:before="80"/>
        <w:ind w:left="1871" w:hanging="1871"/>
        <w:textAlignment w:val="auto"/>
        <w:rPr>
          <w:rFonts w:eastAsia="Batang"/>
          <w:i/>
          <w:iCs/>
        </w:rPr>
      </w:pPr>
      <w:hyperlink r:id="rId14" w:history="1">
        <w:r w:rsidRPr="00176158">
          <w:rPr>
            <w:rFonts w:eastAsia="Batang"/>
            <w:color w:val="0000FF" w:themeColor="hyperlink"/>
            <w:u w:val="single"/>
          </w:rPr>
          <w:t>ITU-R S.1340</w:t>
        </w:r>
      </w:hyperlink>
      <w:r w:rsidRPr="00176158">
        <w:rPr>
          <w:rFonts w:eastAsia="Batang"/>
        </w:rPr>
        <w:tab/>
      </w:r>
      <w:r w:rsidRPr="00176158">
        <w:rPr>
          <w:rFonts w:eastAsia="Batang"/>
          <w:i/>
          <w:iCs/>
        </w:rPr>
        <w:t>Sharing between feeder links for the mobile-satellite service and the aeronautical radionavigation service in the Earth-to-space direction in the band 15.4</w:t>
      </w:r>
      <w:r w:rsidRPr="00176158">
        <w:rPr>
          <w:rFonts w:eastAsia="Batang"/>
          <w:i/>
          <w:iCs/>
        </w:rPr>
        <w:noBreakHyphen/>
        <w:t>15.7 GHz</w:t>
      </w:r>
    </w:p>
    <w:p w14:paraId="3810859D" w14:textId="77777777" w:rsidR="00222A3F" w:rsidRPr="00176158" w:rsidRDefault="00222A3F" w:rsidP="00E32FC1">
      <w:pPr>
        <w:keepNext/>
        <w:keepLines/>
        <w:spacing w:before="160"/>
        <w:ind w:left="1701" w:hanging="1701"/>
        <w:textAlignment w:val="auto"/>
        <w:rPr>
          <w:rFonts w:eastAsia="Batang"/>
          <w:i/>
        </w:rPr>
      </w:pPr>
      <w:r w:rsidRPr="00176158">
        <w:rPr>
          <w:rFonts w:eastAsia="Batang"/>
          <w:i/>
        </w:rPr>
        <w:lastRenderedPageBreak/>
        <w:t>Report</w:t>
      </w:r>
    </w:p>
    <w:p w14:paraId="6CE2BBB0" w14:textId="77777777" w:rsidR="00222A3F" w:rsidRPr="00176158" w:rsidRDefault="00222A3F" w:rsidP="00E32FC1">
      <w:pPr>
        <w:tabs>
          <w:tab w:val="clear" w:pos="2268"/>
          <w:tab w:val="left" w:pos="2608"/>
          <w:tab w:val="left" w:pos="3345"/>
        </w:tabs>
        <w:spacing w:before="80"/>
        <w:ind w:left="1871" w:hanging="1871"/>
        <w:textAlignment w:val="auto"/>
        <w:rPr>
          <w:rFonts w:eastAsia="Batang"/>
        </w:rPr>
      </w:pPr>
      <w:hyperlink r:id="rId15" w:history="1">
        <w:r w:rsidRPr="00176158">
          <w:rPr>
            <w:rFonts w:eastAsia="Batang"/>
            <w:color w:val="0000FF" w:themeColor="hyperlink"/>
            <w:u w:val="single"/>
          </w:rPr>
          <w:t>ITU-R M.2204</w:t>
        </w:r>
      </w:hyperlink>
      <w:r w:rsidRPr="00176158">
        <w:rPr>
          <w:rFonts w:eastAsia="Batang"/>
        </w:rPr>
        <w:tab/>
        <w:t>Characteristics and spectrum considerations for sense and avoid systems use on Unmanned Aircraft Systems (UAS)</w:t>
      </w:r>
    </w:p>
    <w:p w14:paraId="51473F1B" w14:textId="77777777" w:rsidR="00222A3F" w:rsidRPr="00176158" w:rsidRDefault="00222A3F" w:rsidP="00E32FC1">
      <w:pPr>
        <w:pStyle w:val="Normalaftertitle"/>
        <w:keepNext/>
        <w:keepLines/>
      </w:pPr>
      <w:r w:rsidRPr="00176158">
        <w:t>The ITU Radiocommunication Assembly,</w:t>
      </w:r>
    </w:p>
    <w:p w14:paraId="354CC580" w14:textId="77777777" w:rsidR="00222A3F" w:rsidRPr="00176158" w:rsidRDefault="00222A3F" w:rsidP="003411C4">
      <w:pPr>
        <w:pStyle w:val="Call"/>
      </w:pPr>
      <w:r w:rsidRPr="00176158">
        <w:t>considering</w:t>
      </w:r>
    </w:p>
    <w:p w14:paraId="5D419F68" w14:textId="77777777" w:rsidR="00222A3F" w:rsidRPr="00176158" w:rsidRDefault="00222A3F" w:rsidP="00E32FC1">
      <w:pPr>
        <w:textAlignment w:val="auto"/>
        <w:rPr>
          <w:rFonts w:eastAsia="Batang"/>
        </w:rPr>
      </w:pPr>
      <w:r w:rsidRPr="00176158">
        <w:rPr>
          <w:rFonts w:eastAsia="Batang"/>
          <w:i/>
          <w:iCs/>
        </w:rPr>
        <w:t>a)</w:t>
      </w:r>
      <w:r w:rsidRPr="00176158">
        <w:rPr>
          <w:rFonts w:eastAsia="Batang"/>
          <w:i/>
          <w:iCs/>
        </w:rPr>
        <w:tab/>
      </w:r>
      <w:r w:rsidRPr="00176158">
        <w:rPr>
          <w:rFonts w:eastAsia="Batang"/>
        </w:rPr>
        <w:t xml:space="preserve">that the technical characteristics of detect and avoid radars operating in the aeronautical radionavigation service (ARNS) </w:t>
      </w:r>
      <w:bookmarkStart w:id="10" w:name="_Hlk181561059"/>
      <w:r w:rsidRPr="00176158">
        <w:rPr>
          <w:rFonts w:eastAsia="Batang"/>
        </w:rPr>
        <w:t xml:space="preserve">are driven by the performance requirement and depend on the </w:t>
      </w:r>
      <w:bookmarkEnd w:id="10"/>
      <w:r w:rsidRPr="00176158">
        <w:rPr>
          <w:rFonts w:eastAsia="Batang"/>
        </w:rPr>
        <w:t>frequency band,</w:t>
      </w:r>
    </w:p>
    <w:p w14:paraId="7BBBAE53" w14:textId="77777777" w:rsidR="00222A3F" w:rsidRPr="00176158" w:rsidRDefault="00222A3F" w:rsidP="003411C4">
      <w:pPr>
        <w:pStyle w:val="Call"/>
      </w:pPr>
      <w:r w:rsidRPr="00176158">
        <w:t>recognizing</w:t>
      </w:r>
    </w:p>
    <w:p w14:paraId="6A1B92B9" w14:textId="77777777" w:rsidR="00222A3F" w:rsidRPr="00176158" w:rsidRDefault="00222A3F" w:rsidP="00E32FC1">
      <w:pPr>
        <w:textAlignment w:val="auto"/>
        <w:rPr>
          <w:rFonts w:eastAsia="Batang"/>
        </w:rPr>
      </w:pPr>
      <w:r w:rsidRPr="00176158">
        <w:rPr>
          <w:rFonts w:eastAsia="Batang"/>
          <w:i/>
          <w:iCs/>
        </w:rPr>
        <w:t>a)</w:t>
      </w:r>
      <w:r w:rsidRPr="00176158">
        <w:rPr>
          <w:rFonts w:eastAsia="Batang"/>
        </w:rPr>
        <w:tab/>
        <w:t>that the frequency band 15.4-15.7 GHz is allocated on a primary basis to aeronautical radionavigation, and radiolocation services, and that the fixed-satellite service (Earth-to-space) is also allocated on a primary basis in the frequency band 15.43-15.63 GHz;</w:t>
      </w:r>
    </w:p>
    <w:p w14:paraId="1832D9D8" w14:textId="77777777" w:rsidR="00222A3F" w:rsidRPr="00176158" w:rsidRDefault="00222A3F" w:rsidP="00E32FC1">
      <w:pPr>
        <w:textAlignment w:val="auto"/>
        <w:rPr>
          <w:rFonts w:eastAsia="Batang"/>
          <w:i/>
        </w:rPr>
      </w:pPr>
      <w:r w:rsidRPr="00176158">
        <w:rPr>
          <w:rFonts w:eastAsia="Batang"/>
          <w:i/>
        </w:rPr>
        <w:t>c)</w:t>
      </w:r>
      <w:r w:rsidRPr="00176158">
        <w:rPr>
          <w:rFonts w:eastAsia="Batang"/>
          <w:i/>
        </w:rPr>
        <w:tab/>
      </w:r>
      <w:r w:rsidRPr="00176158">
        <w:rPr>
          <w:rFonts w:eastAsia="Batang"/>
          <w:szCs w:val="24"/>
        </w:rPr>
        <w:t xml:space="preserve">that the aeronautical radionavigation service is a safety service as specified by </w:t>
      </w:r>
      <w:r w:rsidRPr="00176158">
        <w:rPr>
          <w:rFonts w:eastAsia="Batang"/>
          <w:bCs/>
          <w:szCs w:val="24"/>
        </w:rPr>
        <w:t>No.</w:t>
      </w:r>
      <w:r w:rsidRPr="00176158">
        <w:rPr>
          <w:rFonts w:eastAsia="Batang"/>
          <w:szCs w:val="24"/>
        </w:rPr>
        <w:t> </w:t>
      </w:r>
      <w:r w:rsidRPr="00176158">
        <w:rPr>
          <w:rFonts w:eastAsia="Batang"/>
          <w:b/>
          <w:bCs/>
          <w:szCs w:val="24"/>
        </w:rPr>
        <w:t>4.10</w:t>
      </w:r>
      <w:r w:rsidRPr="00176158">
        <w:rPr>
          <w:rFonts w:eastAsia="Batang"/>
          <w:szCs w:val="24"/>
        </w:rPr>
        <w:t xml:space="preserve"> of the Radio Regulations (RR);</w:t>
      </w:r>
    </w:p>
    <w:p w14:paraId="71DBE824" w14:textId="77777777" w:rsidR="00222A3F" w:rsidRPr="00176158" w:rsidRDefault="00222A3F" w:rsidP="00E32FC1">
      <w:pPr>
        <w:textAlignment w:val="auto"/>
        <w:rPr>
          <w:rFonts w:eastAsia="Batang"/>
        </w:rPr>
      </w:pPr>
      <w:r w:rsidRPr="00176158">
        <w:rPr>
          <w:rFonts w:eastAsia="Batang"/>
          <w:i/>
        </w:rPr>
        <w:t>d)</w:t>
      </w:r>
      <w:r w:rsidRPr="00176158">
        <w:rPr>
          <w:rFonts w:eastAsia="Batang"/>
          <w:i/>
        </w:rPr>
        <w:tab/>
      </w:r>
      <w:r w:rsidRPr="00176158">
        <w:rPr>
          <w:rFonts w:eastAsia="Batang"/>
        </w:rPr>
        <w:t>that some interference suppression techniques between radars are contained in Recommendation ITU-R M.1372, “Efficient use of the radio spectrum by radar stations in the radiodetermination service”;</w:t>
      </w:r>
    </w:p>
    <w:p w14:paraId="1C65A185" w14:textId="44D93595" w:rsidR="00222A3F" w:rsidRPr="00176158" w:rsidRDefault="00222A3F" w:rsidP="00E32FC1">
      <w:pPr>
        <w:textAlignment w:val="auto"/>
        <w:rPr>
          <w:rFonts w:eastAsia="Batang"/>
        </w:rPr>
      </w:pPr>
      <w:r w:rsidRPr="00176158">
        <w:rPr>
          <w:rFonts w:eastAsia="Batang"/>
          <w:i/>
        </w:rPr>
        <w:t>e)</w:t>
      </w:r>
      <w:r w:rsidRPr="00176158">
        <w:rPr>
          <w:rFonts w:eastAsia="Batang"/>
        </w:rPr>
        <w:tab/>
        <w:t xml:space="preserve">that </w:t>
      </w:r>
      <w:r w:rsidR="001A4AD4" w:rsidRPr="00176158">
        <w:rPr>
          <w:rFonts w:eastAsia="Batang"/>
        </w:rPr>
        <w:t xml:space="preserve">RR No. 5.511A states that </w:t>
      </w:r>
      <w:r w:rsidRPr="00176158">
        <w:rPr>
          <w:rFonts w:eastAsia="Batang"/>
        </w:rPr>
        <w:t>the fixed-satellite service (Earth-to-space) operating in the frequency band 15.43</w:t>
      </w:r>
      <w:r w:rsidRPr="00176158">
        <w:rPr>
          <w:rFonts w:eastAsia="Batang"/>
        </w:rPr>
        <w:noBreakHyphen/>
        <w:t xml:space="preserve">15.63 GHz is limited to feeder links of non-geostationary systems in the mobile-satellite service and is subject to coordination under RR No. </w:t>
      </w:r>
      <w:r w:rsidRPr="00176158">
        <w:rPr>
          <w:rFonts w:eastAsia="Batang"/>
          <w:b/>
        </w:rPr>
        <w:t>9.11A</w:t>
      </w:r>
      <w:r w:rsidRPr="00176158">
        <w:rPr>
          <w:rFonts w:eastAsia="Batang"/>
        </w:rPr>
        <w:t>;</w:t>
      </w:r>
    </w:p>
    <w:p w14:paraId="01F22949" w14:textId="63F2D306" w:rsidR="00222A3F" w:rsidRPr="00176158" w:rsidRDefault="00222A3F" w:rsidP="00E32FC1">
      <w:pPr>
        <w:textAlignment w:val="auto"/>
        <w:rPr>
          <w:rFonts w:eastAsia="Batang"/>
          <w:spacing w:val="-2"/>
        </w:rPr>
      </w:pPr>
      <w:r w:rsidRPr="00176158">
        <w:rPr>
          <w:rFonts w:eastAsia="Batang"/>
          <w:i/>
          <w:iCs/>
        </w:rPr>
        <w:t>f)</w:t>
      </w:r>
      <w:r w:rsidRPr="00176158">
        <w:rPr>
          <w:rFonts w:eastAsia="Batang"/>
        </w:rPr>
        <w:tab/>
      </w:r>
      <w:r w:rsidRPr="00176158">
        <w:rPr>
          <w:rFonts w:eastAsia="Batang"/>
          <w:spacing w:val="-2"/>
        </w:rPr>
        <w:t xml:space="preserve">that the limit of effective isotropically radiated power (e.i.r.p) of stations operating in the aeronautical radionavigation </w:t>
      </w:r>
      <w:r w:rsidR="00834CE2" w:rsidRPr="00176158">
        <w:rPr>
          <w:rFonts w:eastAsia="Batang"/>
          <w:spacing w:val="-2"/>
        </w:rPr>
        <w:t xml:space="preserve">and fixed satellite </w:t>
      </w:r>
      <w:r w:rsidRPr="00176158">
        <w:rPr>
          <w:rFonts w:eastAsia="Batang"/>
          <w:spacing w:val="-2"/>
        </w:rPr>
        <w:t>service</w:t>
      </w:r>
      <w:r w:rsidR="009F1A1C" w:rsidRPr="00176158">
        <w:rPr>
          <w:rFonts w:eastAsia="Batang"/>
          <w:spacing w:val="-2"/>
        </w:rPr>
        <w:t>s</w:t>
      </w:r>
      <w:r w:rsidRPr="00176158">
        <w:rPr>
          <w:rFonts w:eastAsia="Batang"/>
          <w:spacing w:val="-2"/>
        </w:rPr>
        <w:t xml:space="preserve"> is provided in Recommendation ITU-R S.1340;</w:t>
      </w:r>
    </w:p>
    <w:p w14:paraId="42269150" w14:textId="6EA0CE84" w:rsidR="00222A3F" w:rsidRPr="00176158" w:rsidRDefault="00222A3F" w:rsidP="00E32FC1">
      <w:pPr>
        <w:textAlignment w:val="auto"/>
        <w:rPr>
          <w:rFonts w:eastAsia="Batang"/>
        </w:rPr>
      </w:pPr>
      <w:r w:rsidRPr="00176158">
        <w:rPr>
          <w:rFonts w:eastAsia="Batang"/>
        </w:rPr>
        <w:t>;</w:t>
      </w:r>
    </w:p>
    <w:p w14:paraId="5CA181F4" w14:textId="2A1F91B8" w:rsidR="00222A3F" w:rsidRPr="00176158" w:rsidRDefault="00766F23" w:rsidP="00E32FC1">
      <w:pPr>
        <w:textAlignment w:val="auto"/>
        <w:rPr>
          <w:rFonts w:eastAsia="Batang"/>
        </w:rPr>
      </w:pPr>
      <w:r>
        <w:rPr>
          <w:rFonts w:eastAsia="Batang"/>
          <w:i/>
        </w:rPr>
        <w:t>g</w:t>
      </w:r>
      <w:r w:rsidR="00222A3F" w:rsidRPr="00176158">
        <w:rPr>
          <w:rFonts w:eastAsia="Batang"/>
          <w:i/>
        </w:rPr>
        <w:t>)</w:t>
      </w:r>
      <w:r w:rsidR="00222A3F" w:rsidRPr="00176158">
        <w:rPr>
          <w:rFonts w:eastAsia="Batang"/>
        </w:rPr>
        <w:tab/>
        <w:t>that the frequency band 15.4-15.7 GHz is allocated worldwide on a primary basis to the aeronautical radionavigation service;</w:t>
      </w:r>
    </w:p>
    <w:p w14:paraId="3B0360F5" w14:textId="18260BC0" w:rsidR="00222A3F" w:rsidRPr="00176158" w:rsidRDefault="00766F23" w:rsidP="00E32FC1">
      <w:pPr>
        <w:textAlignment w:val="auto"/>
        <w:rPr>
          <w:rFonts w:eastAsia="Batang"/>
          <w:i/>
        </w:rPr>
      </w:pPr>
      <w:r>
        <w:rPr>
          <w:rFonts w:eastAsia="Batang"/>
          <w:i/>
        </w:rPr>
        <w:t>h</w:t>
      </w:r>
      <w:r w:rsidR="00222A3F" w:rsidRPr="00176158">
        <w:rPr>
          <w:rFonts w:eastAsia="Batang"/>
          <w:i/>
        </w:rPr>
        <w:t>)</w:t>
      </w:r>
      <w:r w:rsidR="00222A3F" w:rsidRPr="00176158">
        <w:rPr>
          <w:rFonts w:eastAsia="Batang"/>
          <w:i/>
        </w:rPr>
        <w:tab/>
      </w:r>
      <w:r w:rsidR="00222A3F" w:rsidRPr="00176158">
        <w:rPr>
          <w:rFonts w:eastAsia="Batang"/>
        </w:rPr>
        <w:t xml:space="preserve">that the frequency band 15.4-15.7 GHz is also allocated worldwide on a primary basis to the radiolocation service and RR No. </w:t>
      </w:r>
      <w:r w:rsidR="00222A3F" w:rsidRPr="00176158">
        <w:rPr>
          <w:rFonts w:eastAsia="Batang"/>
          <w:b/>
          <w:bCs/>
        </w:rPr>
        <w:t>5.511E</w:t>
      </w:r>
      <w:r w:rsidR="00222A3F" w:rsidRPr="00176158">
        <w:rPr>
          <w:rFonts w:eastAsia="Batang"/>
        </w:rPr>
        <w:t xml:space="preserve"> states that stations operating in the radiolocation service shall not cause harmful interference to, or claim protection from, stations operating in the aeronautical radionavigation service;</w:t>
      </w:r>
    </w:p>
    <w:p w14:paraId="0BAB5F63" w14:textId="069D784E" w:rsidR="00222A3F" w:rsidRPr="00176158" w:rsidRDefault="00766F23" w:rsidP="00E32FC1">
      <w:pPr>
        <w:textAlignment w:val="auto"/>
        <w:rPr>
          <w:rFonts w:eastAsia="Batang"/>
        </w:rPr>
      </w:pPr>
      <w:r>
        <w:rPr>
          <w:rFonts w:eastAsia="Batang"/>
          <w:i/>
          <w:iCs/>
          <w:szCs w:val="24"/>
          <w:lang w:eastAsia="ja-JP"/>
        </w:rPr>
        <w:t>i</w:t>
      </w:r>
      <w:r w:rsidR="00222A3F" w:rsidRPr="00176158">
        <w:rPr>
          <w:rFonts w:eastAsia="Batang"/>
          <w:i/>
          <w:iCs/>
          <w:szCs w:val="24"/>
          <w:lang w:eastAsia="ja-JP"/>
        </w:rPr>
        <w:t>)</w:t>
      </w:r>
      <w:r w:rsidR="00222A3F" w:rsidRPr="00176158">
        <w:rPr>
          <w:rFonts w:eastAsia="Batang"/>
          <w:szCs w:val="24"/>
          <w:lang w:eastAsia="ja-JP"/>
        </w:rPr>
        <w:tab/>
        <w:t xml:space="preserve">that the frequency range 15.4-15.7 GHz is also allocated on a secondary basis to the aeronautical mobile (OR) service by RR Nos. </w:t>
      </w:r>
      <w:r w:rsidR="00222A3F" w:rsidRPr="00176158">
        <w:rPr>
          <w:rFonts w:eastAsia="Batang"/>
          <w:b/>
          <w:szCs w:val="24"/>
          <w:lang w:eastAsia="ja-JP"/>
        </w:rPr>
        <w:t>5.511G</w:t>
      </w:r>
      <w:r w:rsidR="00222A3F" w:rsidRPr="00176158">
        <w:rPr>
          <w:rFonts w:eastAsia="Batang"/>
          <w:szCs w:val="24"/>
          <w:lang w:eastAsia="ja-JP"/>
        </w:rPr>
        <w:t xml:space="preserve"> and </w:t>
      </w:r>
      <w:r w:rsidR="00222A3F" w:rsidRPr="00176158">
        <w:rPr>
          <w:rFonts w:eastAsia="Batang"/>
          <w:b/>
          <w:szCs w:val="24"/>
          <w:lang w:eastAsia="ja-JP"/>
        </w:rPr>
        <w:t>5.511H</w:t>
      </w:r>
      <w:r w:rsidR="00222A3F" w:rsidRPr="00176158">
        <w:rPr>
          <w:rFonts w:eastAsia="Batang"/>
          <w:szCs w:val="24"/>
          <w:lang w:eastAsia="ja-JP"/>
        </w:rPr>
        <w:t>,</w:t>
      </w:r>
    </w:p>
    <w:p w14:paraId="48771E46" w14:textId="77777777" w:rsidR="00222A3F" w:rsidRPr="00176158" w:rsidRDefault="00222A3F" w:rsidP="003411C4">
      <w:pPr>
        <w:pStyle w:val="Call"/>
      </w:pPr>
      <w:r w:rsidRPr="00176158">
        <w:t>recommends</w:t>
      </w:r>
    </w:p>
    <w:p w14:paraId="1CD13DF2" w14:textId="77777777" w:rsidR="00222A3F" w:rsidRPr="00176158" w:rsidRDefault="00222A3F" w:rsidP="00E32FC1">
      <w:pPr>
        <w:textAlignment w:val="auto"/>
        <w:rPr>
          <w:rFonts w:eastAsia="Batang"/>
        </w:rPr>
      </w:pPr>
      <w:r w:rsidRPr="00176158">
        <w:rPr>
          <w:rFonts w:eastAsia="Batang"/>
        </w:rPr>
        <w:t>1</w:t>
      </w:r>
      <w:r w:rsidRPr="00176158">
        <w:rPr>
          <w:rFonts w:eastAsia="Batang"/>
        </w:rPr>
        <w:tab/>
        <w:t>that the technical and operational characteristics of the detect and avoid radars, in particular for remotely piloted aircraft, and landing systems operating in the ARNS described in the annex should be considered in studies of sharing and compatibility with systems in other services;</w:t>
      </w:r>
    </w:p>
    <w:p w14:paraId="325E5B4A" w14:textId="77777777" w:rsidR="00C24211" w:rsidRPr="000F5A38" w:rsidRDefault="00E23292" w:rsidP="00C24211">
      <w:pPr>
        <w:rPr>
          <w:ins w:id="11" w:author="FAA" w:date="2026-02-18T23:41:00Z" w16du:dateUtc="2026-02-18T22:41:00Z"/>
          <w:szCs w:val="24"/>
        </w:rPr>
      </w:pPr>
      <w:r w:rsidRPr="00176158">
        <w:rPr>
          <w:rFonts w:eastAsia="Batang"/>
        </w:rPr>
        <w:t>[</w:t>
      </w:r>
      <w:r w:rsidR="00222A3F" w:rsidRPr="00176158">
        <w:rPr>
          <w:rFonts w:eastAsia="Batang"/>
        </w:rPr>
        <w:t>2</w:t>
      </w:r>
      <w:r w:rsidR="00222A3F" w:rsidRPr="00176158">
        <w:rPr>
          <w:rFonts w:eastAsia="Batang"/>
        </w:rPr>
        <w:tab/>
      </w:r>
      <w:r w:rsidR="0018746A" w:rsidRPr="00176158">
        <w:rPr>
          <w:rFonts w:eastAsia="Batang"/>
        </w:rPr>
        <w:t xml:space="preserve">that the </w:t>
      </w:r>
      <w:ins w:id="12" w:author="FAA" w:date="2026-02-18T23:39:00Z" w16du:dateUtc="2026-02-18T22:39:00Z">
        <w:r w:rsidR="00C24211">
          <w:rPr>
            <w:rFonts w:eastAsia="Batang"/>
          </w:rPr>
          <w:t xml:space="preserve">criterion of interfering signal power to receiver noise power level, </w:t>
        </w:r>
      </w:ins>
      <w:r w:rsidR="0018746A" w:rsidRPr="00176158">
        <w:rPr>
          <w:rFonts w:eastAsia="Batang"/>
          <w:i/>
          <w:iCs/>
        </w:rPr>
        <w:t>I/N</w:t>
      </w:r>
      <w:r w:rsidR="0018746A" w:rsidRPr="00176158">
        <w:rPr>
          <w:rFonts w:eastAsia="Batang"/>
        </w:rPr>
        <w:t xml:space="preserve"> of −6 dB</w:t>
      </w:r>
      <w:r w:rsidR="00C469C7" w:rsidRPr="00176158">
        <w:rPr>
          <w:rStyle w:val="FootnoteReference"/>
          <w:rFonts w:eastAsia="Batang"/>
        </w:rPr>
        <w:footnoteReference w:id="1"/>
      </w:r>
      <w:r w:rsidR="0018746A" w:rsidRPr="00176158">
        <w:rPr>
          <w:rFonts w:eastAsia="Batang"/>
        </w:rPr>
        <w:t xml:space="preserve"> should be </w:t>
      </w:r>
      <w:del w:id="14" w:author="FAA" w:date="2026-02-18T23:40:00Z" w16du:dateUtc="2026-02-18T22:40:00Z">
        <w:r w:rsidR="0018746A" w:rsidRPr="00176158" w:rsidDel="00C24211">
          <w:rPr>
            <w:rFonts w:eastAsia="Batang"/>
          </w:rPr>
          <w:delText xml:space="preserve">used </w:delText>
        </w:r>
      </w:del>
      <w:ins w:id="15" w:author="FAA" w:date="2026-02-18T23:40:00Z" w16du:dateUtc="2026-02-18T22:40:00Z">
        <w:r w:rsidR="00C24211">
          <w:rPr>
            <w:rFonts w:eastAsia="Batang"/>
          </w:rPr>
          <w:t>considers to protect</w:t>
        </w:r>
      </w:ins>
      <w:del w:id="16" w:author="FAA" w:date="2026-02-18T23:40:00Z" w16du:dateUtc="2026-02-18T22:40:00Z">
        <w:r w:rsidR="0018746A" w:rsidRPr="00176158" w:rsidDel="00C24211">
          <w:rPr>
            <w:rFonts w:eastAsia="Batang"/>
          </w:rPr>
          <w:delText xml:space="preserve">for </w:delText>
        </w:r>
      </w:del>
      <w:ins w:id="17" w:author="FAA" w:date="2026-02-18T23:40:00Z" w16du:dateUtc="2026-02-18T22:40:00Z">
        <w:r w:rsidR="00C24211">
          <w:rPr>
            <w:rFonts w:eastAsia="Batang"/>
          </w:rPr>
          <w:t xml:space="preserve"> </w:t>
        </w:r>
      </w:ins>
      <w:r w:rsidR="0018746A" w:rsidRPr="00176158">
        <w:rPr>
          <w:rFonts w:eastAsia="Batang"/>
        </w:rPr>
        <w:t xml:space="preserve">the detect and avoid radars and landing systems, </w:t>
      </w:r>
    </w:p>
    <w:p w14:paraId="3DE8AB28" w14:textId="77777777" w:rsidR="00C24211" w:rsidRPr="000F5A38" w:rsidRDefault="00C24211" w:rsidP="00C24211">
      <w:pPr>
        <w:rPr>
          <w:ins w:id="18" w:author="FAA" w:date="2026-02-18T23:41:00Z" w16du:dateUtc="2026-02-18T22:41:00Z"/>
          <w:szCs w:val="24"/>
        </w:rPr>
      </w:pPr>
      <w:ins w:id="19" w:author="FAA" w:date="2026-02-18T23:41:00Z" w16du:dateUtc="2026-02-18T22:41:00Z">
        <w:r w:rsidRPr="000F5A38">
          <w:rPr>
            <w:szCs w:val="24"/>
          </w:rPr>
          <w:lastRenderedPageBreak/>
          <w:t xml:space="preserve">and that </w:t>
        </w:r>
        <w:bookmarkStart w:id="20" w:name="_Hlk522610802"/>
        <w:r w:rsidRPr="000F5A38">
          <w:rPr>
            <w:szCs w:val="24"/>
          </w:rPr>
          <w:t>this represents the aggregate protection level if multiple interferers are present.</w:t>
        </w:r>
      </w:ins>
    </w:p>
    <w:bookmarkEnd w:id="20"/>
    <w:p w14:paraId="7E54B774" w14:textId="21FAECE2" w:rsidR="00E279A3" w:rsidRPr="00176158" w:rsidDel="00C24211" w:rsidRDefault="0018746A" w:rsidP="00E32FC1">
      <w:pPr>
        <w:textAlignment w:val="auto"/>
        <w:rPr>
          <w:del w:id="21" w:author="FAA" w:date="2026-02-18T23:40:00Z" w16du:dateUtc="2026-02-18T22:40:00Z"/>
          <w:rFonts w:eastAsia="Batang"/>
        </w:rPr>
      </w:pPr>
      <w:del w:id="22" w:author="FAA" w:date="2026-02-18T23:41:00Z" w16du:dateUtc="2026-02-18T22:41:00Z">
        <w:r w:rsidRPr="00176158" w:rsidDel="00C24211">
          <w:rPr>
            <w:rFonts w:eastAsia="Batang"/>
          </w:rPr>
          <w:delText>as a level of protection in the presence of a single or multiple interferers</w:delText>
        </w:r>
        <w:r w:rsidR="00E23292" w:rsidRPr="00176158" w:rsidDel="00C24211">
          <w:rPr>
            <w:rFonts w:eastAsia="Batang"/>
          </w:rPr>
          <w:delText>]</w:delText>
        </w:r>
      </w:del>
      <w:del w:id="23" w:author="FAA" w:date="2026-02-18T23:40:00Z" w16du:dateUtc="2026-02-18T22:40:00Z">
        <w:r w:rsidR="002D14D4" w:rsidRPr="00176158" w:rsidDel="00C24211">
          <w:rPr>
            <w:rFonts w:eastAsia="Batang"/>
          </w:rPr>
          <w:delText xml:space="preserve"> </w:delText>
        </w:r>
        <w:r w:rsidR="00222A3F" w:rsidRPr="00176158" w:rsidDel="00C24211">
          <w:rPr>
            <w:rFonts w:eastAsia="Batang"/>
          </w:rPr>
          <w:delText>.</w:delText>
        </w:r>
      </w:del>
    </w:p>
    <w:p w14:paraId="5595A95A" w14:textId="60EFAA6C" w:rsidR="00084FF8" w:rsidRPr="00176158" w:rsidRDefault="00222A3F" w:rsidP="00C24211">
      <w:pPr>
        <w:textAlignment w:val="auto"/>
        <w:rPr>
          <w:rFonts w:eastAsia="Batang"/>
        </w:rPr>
        <w:pPrChange w:id="24" w:author="FAA" w:date="2026-02-18T23:40:00Z" w16du:dateUtc="2026-02-18T22:40:00Z">
          <w:pPr>
            <w:tabs>
              <w:tab w:val="clear" w:pos="1134"/>
              <w:tab w:val="clear" w:pos="1871"/>
              <w:tab w:val="clear" w:pos="2268"/>
            </w:tabs>
            <w:overflowPunct/>
            <w:autoSpaceDE/>
            <w:autoSpaceDN/>
            <w:adjustRightInd/>
            <w:spacing w:before="0"/>
            <w:textAlignment w:val="auto"/>
          </w:pPr>
        </w:pPrChange>
      </w:pPr>
      <w:bookmarkStart w:id="25" w:name="_Hlk197266083"/>
      <w:del w:id="26" w:author="FAA" w:date="2026-02-18T23:40:00Z" w16du:dateUtc="2026-02-18T22:40:00Z">
        <w:r w:rsidRPr="00176158" w:rsidDel="00C24211">
          <w:rPr>
            <w:rFonts w:eastAsia="Batang"/>
          </w:rPr>
          <w:delText>3</w:delText>
        </w:r>
        <w:r w:rsidRPr="00176158" w:rsidDel="00C24211">
          <w:tab/>
        </w:r>
      </w:del>
      <w:bookmarkEnd w:id="25"/>
      <w:r w:rsidR="00084FF8" w:rsidRPr="00176158">
        <w:rPr>
          <w:rFonts w:eastAsia="Batang"/>
        </w:rPr>
        <w:br w:type="page"/>
      </w:r>
    </w:p>
    <w:p w14:paraId="698EB40A" w14:textId="3CE68F6E" w:rsidR="00222A3F" w:rsidRPr="00176158" w:rsidRDefault="00222A3F" w:rsidP="003411C4">
      <w:pPr>
        <w:pStyle w:val="Annextitle"/>
        <w:rPr>
          <w:rFonts w:eastAsia="Batang"/>
        </w:rPr>
      </w:pPr>
      <w:r w:rsidRPr="00176158">
        <w:rPr>
          <w:rFonts w:eastAsia="Batang"/>
        </w:rPr>
        <w:lastRenderedPageBreak/>
        <w:t>Annex</w:t>
      </w:r>
      <w:r w:rsidR="00FF090F" w:rsidRPr="00176158">
        <w:rPr>
          <w:rFonts w:eastAsia="Batang"/>
        </w:rPr>
        <w:t xml:space="preserve"> 1</w:t>
      </w:r>
      <w:r w:rsidRPr="00176158">
        <w:rPr>
          <w:rFonts w:eastAsia="Batang"/>
        </w:rPr>
        <w:br/>
      </w:r>
      <w:r w:rsidRPr="00176158">
        <w:rPr>
          <w:rFonts w:eastAsia="Batang"/>
        </w:rPr>
        <w:br/>
        <w:t xml:space="preserve">Technical and operational characteristics of </w:t>
      </w:r>
      <w:del w:id="27" w:author="FAA" w:date="2026-02-18T23:41:00Z" w16du:dateUtc="2026-02-18T22:41:00Z">
        <w:r w:rsidRPr="00176158" w:rsidDel="00C24211">
          <w:rPr>
            <w:rFonts w:eastAsia="Batang"/>
          </w:rPr>
          <w:delText xml:space="preserve">[airborne] </w:delText>
        </w:r>
      </w:del>
      <w:r w:rsidRPr="00176158">
        <w:rPr>
          <w:rFonts w:eastAsia="Batang"/>
        </w:rPr>
        <w:t>detect and avoid radars</w:t>
      </w:r>
      <w:del w:id="28" w:author="FAA" w:date="2026-02-18T23:41:00Z" w16du:dateUtc="2026-02-18T22:41:00Z">
        <w:r w:rsidRPr="00176158" w:rsidDel="00C24211">
          <w:rPr>
            <w:rFonts w:eastAsia="Batang"/>
            <w:position w:val="6"/>
            <w:sz w:val="18"/>
          </w:rPr>
          <w:footnoteReference w:id="2"/>
        </w:r>
        <w:r w:rsidRPr="00176158" w:rsidDel="00C24211">
          <w:rPr>
            <w:rFonts w:eastAsia="Batang"/>
          </w:rPr>
          <w:delText xml:space="preserve"> </w:delText>
        </w:r>
      </w:del>
      <w:r w:rsidRPr="00176158">
        <w:rPr>
          <w:rFonts w:eastAsia="Batang"/>
        </w:rPr>
        <w:t>and aircraft landing systems operating in the aeronautical radionavigation service in the frequency band 15.4-15.7 GHz</w:t>
      </w:r>
    </w:p>
    <w:p w14:paraId="229DD560" w14:textId="77777777" w:rsidR="00222A3F" w:rsidRPr="00176158" w:rsidRDefault="00222A3F" w:rsidP="003411C4">
      <w:pPr>
        <w:pStyle w:val="Heading1"/>
        <w:rPr>
          <w:rFonts w:eastAsia="Batang"/>
        </w:rPr>
      </w:pPr>
      <w:r w:rsidRPr="00176158">
        <w:rPr>
          <w:rFonts w:eastAsia="Batang"/>
        </w:rPr>
        <w:t>A1</w:t>
      </w:r>
      <w:r w:rsidRPr="00176158">
        <w:rPr>
          <w:rFonts w:eastAsia="Batang"/>
        </w:rPr>
        <w:tab/>
        <w:t>Introduction</w:t>
      </w:r>
    </w:p>
    <w:p w14:paraId="1C0F9360" w14:textId="44D2422F" w:rsidR="00222A3F" w:rsidRPr="00176158" w:rsidRDefault="00222A3F" w:rsidP="00222A3F">
      <w:pPr>
        <w:jc w:val="both"/>
        <w:textAlignment w:val="auto"/>
        <w:rPr>
          <w:rFonts w:eastAsia="Batang"/>
        </w:rPr>
      </w:pPr>
      <w:r w:rsidRPr="00176158">
        <w:rPr>
          <w:rFonts w:eastAsia="Batang"/>
        </w:rPr>
        <w:t>This Annex presents the technical and operational characteristics of representative ARNS radars operating in the 15.4-15.7 GHz frequency band for d</w:t>
      </w:r>
      <w:r w:rsidRPr="00E44D33">
        <w:rPr>
          <w:rFonts w:eastAsia="Batang"/>
        </w:rPr>
        <w:t>etect and avoid (DAA) systems used for collision avoidance</w:t>
      </w:r>
      <w:r w:rsidRPr="00176158">
        <w:rPr>
          <w:rFonts w:eastAsia="Batang"/>
        </w:rPr>
        <w:t xml:space="preserve"> during all phases of flight, and for landing aids</w:t>
      </w:r>
      <w:r w:rsidRPr="00E44D33">
        <w:rPr>
          <w:rFonts w:eastAsia="Batang"/>
        </w:rPr>
        <w:t xml:space="preserve">. </w:t>
      </w:r>
    </w:p>
    <w:p w14:paraId="1C959900" w14:textId="5141EAAD" w:rsidR="00222A3F" w:rsidRPr="00176158" w:rsidRDefault="00222A3F" w:rsidP="00222A3F">
      <w:pPr>
        <w:textAlignment w:val="auto"/>
        <w:rPr>
          <w:rFonts w:eastAsia="Batang"/>
        </w:rPr>
      </w:pPr>
    </w:p>
    <w:p w14:paraId="321B67A6" w14:textId="174502E1" w:rsidR="00222A3F" w:rsidRPr="00176158" w:rsidRDefault="00E47C65" w:rsidP="00222A3F">
      <w:pPr>
        <w:textAlignment w:val="auto"/>
        <w:rPr>
          <w:rFonts w:eastAsia="Batang"/>
        </w:rPr>
      </w:pPr>
      <w:del w:id="31" w:author="FAA" w:date="2026-02-18T23:41:00Z" w16du:dateUtc="2026-02-18T22:41:00Z">
        <w:r w:rsidRPr="00176158" w:rsidDel="00C24211">
          <w:rPr>
            <w:rFonts w:eastAsia="Batang"/>
          </w:rPr>
          <w:delText>[</w:delText>
        </w:r>
        <w:r w:rsidR="00222A3F" w:rsidRPr="00176158" w:rsidDel="00C24211">
          <w:rPr>
            <w:rFonts w:eastAsia="Batang"/>
          </w:rPr>
          <w:delText>Some ARNS systems are used for landing.</w:delText>
        </w:r>
        <w:r w:rsidRPr="00176158" w:rsidDel="00C24211">
          <w:rPr>
            <w:rFonts w:eastAsia="Batang"/>
          </w:rPr>
          <w:delText>]</w:delText>
        </w:r>
      </w:del>
    </w:p>
    <w:p w14:paraId="60640C31" w14:textId="77777777" w:rsidR="00222A3F" w:rsidRPr="00176158" w:rsidRDefault="00222A3F" w:rsidP="003411C4">
      <w:pPr>
        <w:pStyle w:val="Heading2"/>
        <w:rPr>
          <w:rFonts w:eastAsia="Batang"/>
        </w:rPr>
      </w:pPr>
      <w:r w:rsidRPr="00176158">
        <w:rPr>
          <w:rFonts w:eastAsia="Batang"/>
        </w:rPr>
        <w:t>A1-1</w:t>
      </w:r>
      <w:r w:rsidRPr="00176158">
        <w:rPr>
          <w:rFonts w:eastAsia="Batang"/>
        </w:rPr>
        <w:tab/>
        <w:t>Characteristics of detect and avoid radars, in particular for remotely piloted aircraft</w:t>
      </w:r>
    </w:p>
    <w:p w14:paraId="7934992D" w14:textId="77777777" w:rsidR="00222A3F" w:rsidRPr="00176158" w:rsidRDefault="00222A3F" w:rsidP="00222A3F">
      <w:pPr>
        <w:textAlignment w:val="auto"/>
        <w:rPr>
          <w:rFonts w:eastAsia="Batang"/>
        </w:rPr>
      </w:pPr>
      <w:r w:rsidRPr="00176158">
        <w:rPr>
          <w:rFonts w:eastAsia="Batang"/>
        </w:rPr>
        <w:t>The technical parameters are provided in Table A1-1.</w:t>
      </w:r>
    </w:p>
    <w:p w14:paraId="425BB3F3" w14:textId="77777777" w:rsidR="00222A3F" w:rsidRPr="00176158" w:rsidRDefault="00222A3F" w:rsidP="00222A3F">
      <w:pPr>
        <w:tabs>
          <w:tab w:val="clear" w:pos="1134"/>
          <w:tab w:val="clear" w:pos="1871"/>
          <w:tab w:val="clear" w:pos="2268"/>
        </w:tabs>
        <w:overflowPunct/>
        <w:autoSpaceDE/>
        <w:autoSpaceDN/>
        <w:adjustRightInd/>
        <w:spacing w:before="0"/>
        <w:textAlignment w:val="auto"/>
        <w:rPr>
          <w:rFonts w:eastAsia="Batang"/>
          <w:caps/>
          <w:sz w:val="20"/>
        </w:rPr>
      </w:pPr>
    </w:p>
    <w:p w14:paraId="444C9A3F" w14:textId="77777777" w:rsidR="00E32FC1" w:rsidRPr="00176158" w:rsidRDefault="00E32FC1" w:rsidP="00222A3F">
      <w:pPr>
        <w:tabs>
          <w:tab w:val="clear" w:pos="1134"/>
          <w:tab w:val="clear" w:pos="1871"/>
          <w:tab w:val="clear" w:pos="2268"/>
        </w:tabs>
        <w:overflowPunct/>
        <w:autoSpaceDE/>
        <w:autoSpaceDN/>
        <w:adjustRightInd/>
        <w:spacing w:before="0"/>
        <w:textAlignment w:val="auto"/>
        <w:rPr>
          <w:rFonts w:eastAsia="Batang"/>
          <w:caps/>
          <w:sz w:val="20"/>
        </w:rPr>
      </w:pPr>
    </w:p>
    <w:p w14:paraId="71E54A55" w14:textId="77777777" w:rsidR="00E32FC1" w:rsidRPr="00176158" w:rsidRDefault="00E32FC1" w:rsidP="00222A3F">
      <w:pPr>
        <w:tabs>
          <w:tab w:val="clear" w:pos="1134"/>
          <w:tab w:val="clear" w:pos="1871"/>
          <w:tab w:val="clear" w:pos="2268"/>
        </w:tabs>
        <w:overflowPunct/>
        <w:autoSpaceDE/>
        <w:autoSpaceDN/>
        <w:adjustRightInd/>
        <w:spacing w:before="0"/>
        <w:textAlignment w:val="auto"/>
        <w:rPr>
          <w:rFonts w:eastAsia="Batang"/>
          <w:caps/>
          <w:sz w:val="20"/>
        </w:rPr>
        <w:sectPr w:rsidR="00E32FC1" w:rsidRPr="00176158" w:rsidSect="00020DC2">
          <w:headerReference w:type="default" r:id="rId16"/>
          <w:footerReference w:type="default" r:id="rId17"/>
          <w:footerReference w:type="first" r:id="rId18"/>
          <w:pgSz w:w="11907" w:h="16834"/>
          <w:pgMar w:top="1418" w:right="1134" w:bottom="1418" w:left="1134" w:header="720" w:footer="720" w:gutter="0"/>
          <w:paperSrc w:first="15" w:other="15"/>
          <w:cols w:space="720"/>
          <w:titlePg/>
          <w:docGrid w:linePitch="326"/>
        </w:sectPr>
      </w:pPr>
    </w:p>
    <w:p w14:paraId="046189CE" w14:textId="6A104087" w:rsidR="00222A3F" w:rsidRPr="00176158" w:rsidRDefault="00222A3F" w:rsidP="003411C4">
      <w:pPr>
        <w:pStyle w:val="TableNo"/>
      </w:pPr>
      <w:r w:rsidRPr="00176158">
        <w:lastRenderedPageBreak/>
        <w:t>TABLE A</w:t>
      </w:r>
      <w:r w:rsidR="007C2BD2" w:rsidRPr="00176158">
        <w:t>1</w:t>
      </w:r>
      <w:r w:rsidRPr="00176158">
        <w:t>-1</w:t>
      </w:r>
    </w:p>
    <w:p w14:paraId="2CF05F1B" w14:textId="47E4456F" w:rsidR="00222A3F" w:rsidRPr="00176158" w:rsidRDefault="00222A3F" w:rsidP="003411C4">
      <w:pPr>
        <w:pStyle w:val="Tabletitle"/>
      </w:pPr>
      <w:r w:rsidRPr="00176158">
        <w:t>Representative technical parameters of radionavigation radar for airborne detect and avoid radars, in particular for remotely piloted aircraft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7"/>
        <w:gridCol w:w="1370"/>
        <w:gridCol w:w="1751"/>
        <w:gridCol w:w="1448"/>
        <w:gridCol w:w="1448"/>
        <w:gridCol w:w="1454"/>
        <w:gridCol w:w="1448"/>
        <w:gridCol w:w="1445"/>
        <w:gridCol w:w="1443"/>
      </w:tblGrid>
      <w:tr w:rsidR="00222A3F" w:rsidRPr="00176158" w14:paraId="1EE62ABA" w14:textId="77777777" w:rsidTr="00E76505">
        <w:trPr>
          <w:cantSplit/>
          <w:trHeight w:val="2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C7D5C49" w14:textId="77777777" w:rsidR="00222A3F" w:rsidRPr="00176158" w:rsidRDefault="00222A3F" w:rsidP="003411C4">
            <w:pPr>
              <w:pStyle w:val="Tablehead"/>
            </w:pPr>
            <w:r w:rsidRPr="00176158">
              <w:t>Parameter</w:t>
            </w:r>
          </w:p>
        </w:tc>
        <w:tc>
          <w:tcPr>
            <w:tcW w:w="250" w:type="pct"/>
            <w:tcBorders>
              <w:top w:val="single" w:sz="4" w:space="0" w:color="auto"/>
              <w:left w:val="single" w:sz="4" w:space="0" w:color="auto"/>
              <w:bottom w:val="single" w:sz="4" w:space="0" w:color="auto"/>
              <w:right w:val="single" w:sz="4" w:space="0" w:color="auto"/>
            </w:tcBorders>
            <w:hideMark/>
          </w:tcPr>
          <w:p w14:paraId="104A2F52" w14:textId="77777777" w:rsidR="00222A3F" w:rsidRPr="00176158" w:rsidRDefault="00222A3F" w:rsidP="003411C4">
            <w:pPr>
              <w:pStyle w:val="Tablehead"/>
            </w:pPr>
            <w:r w:rsidRPr="00176158">
              <w:t>Units</w:t>
            </w:r>
          </w:p>
        </w:tc>
        <w:tc>
          <w:tcPr>
            <w:tcW w:w="502" w:type="pct"/>
            <w:tcBorders>
              <w:top w:val="single" w:sz="4" w:space="0" w:color="auto"/>
              <w:left w:val="single" w:sz="4" w:space="0" w:color="auto"/>
              <w:bottom w:val="single" w:sz="4" w:space="0" w:color="auto"/>
              <w:right w:val="single" w:sz="4" w:space="0" w:color="auto"/>
            </w:tcBorders>
            <w:vAlign w:val="center"/>
            <w:hideMark/>
          </w:tcPr>
          <w:p w14:paraId="09060541" w14:textId="1B489602" w:rsidR="00222A3F" w:rsidRPr="00176158" w:rsidRDefault="00222A3F" w:rsidP="003411C4">
            <w:pPr>
              <w:pStyle w:val="Tablehead"/>
            </w:pPr>
            <w:r w:rsidRPr="00176158">
              <w:t>Radar 1</w:t>
            </w:r>
            <w:r w:rsidRPr="00176158">
              <w:br/>
            </w:r>
          </w:p>
        </w:tc>
        <w:tc>
          <w:tcPr>
            <w:tcW w:w="638" w:type="pct"/>
            <w:tcBorders>
              <w:top w:val="single" w:sz="4" w:space="0" w:color="auto"/>
              <w:left w:val="single" w:sz="4" w:space="0" w:color="auto"/>
              <w:bottom w:val="single" w:sz="4" w:space="0" w:color="auto"/>
              <w:right w:val="single" w:sz="4" w:space="0" w:color="auto"/>
            </w:tcBorders>
            <w:hideMark/>
          </w:tcPr>
          <w:p w14:paraId="47044563" w14:textId="4AAF86AB" w:rsidR="00222A3F" w:rsidRPr="00176158" w:rsidRDefault="00222A3F" w:rsidP="003411C4">
            <w:pPr>
              <w:pStyle w:val="Tablehead"/>
            </w:pPr>
            <w:r w:rsidRPr="00176158">
              <w:t>Radar 2</w:t>
            </w:r>
            <w:r w:rsidRPr="00176158">
              <w:br/>
            </w:r>
          </w:p>
        </w:tc>
        <w:tc>
          <w:tcPr>
            <w:tcW w:w="530" w:type="pct"/>
            <w:tcBorders>
              <w:top w:val="single" w:sz="4" w:space="0" w:color="auto"/>
              <w:left w:val="single" w:sz="4" w:space="0" w:color="auto"/>
              <w:bottom w:val="single" w:sz="4" w:space="0" w:color="auto"/>
              <w:right w:val="single" w:sz="4" w:space="0" w:color="auto"/>
            </w:tcBorders>
            <w:hideMark/>
          </w:tcPr>
          <w:p w14:paraId="09E6B857" w14:textId="4ACE33F3" w:rsidR="00222A3F" w:rsidRPr="00176158" w:rsidRDefault="00222A3F" w:rsidP="003411C4">
            <w:pPr>
              <w:pStyle w:val="Tablehead"/>
            </w:pPr>
            <w:r w:rsidRPr="00176158">
              <w:t>Radar 3</w:t>
            </w:r>
            <w:r w:rsidRPr="00176158">
              <w:br/>
            </w:r>
          </w:p>
        </w:tc>
        <w:tc>
          <w:tcPr>
            <w:tcW w:w="530" w:type="pct"/>
            <w:tcBorders>
              <w:top w:val="single" w:sz="4" w:space="0" w:color="auto"/>
              <w:left w:val="single" w:sz="4" w:space="0" w:color="auto"/>
              <w:bottom w:val="single" w:sz="4" w:space="0" w:color="auto"/>
              <w:right w:val="single" w:sz="4" w:space="0" w:color="auto"/>
            </w:tcBorders>
            <w:hideMark/>
          </w:tcPr>
          <w:p w14:paraId="733A9F1E" w14:textId="77777777" w:rsidR="00222A3F" w:rsidRPr="00176158" w:rsidRDefault="00222A3F" w:rsidP="003411C4">
            <w:pPr>
              <w:pStyle w:val="Tablehead"/>
            </w:pPr>
            <w:r w:rsidRPr="00176158">
              <w:t>Radar 4</w:t>
            </w:r>
          </w:p>
        </w:tc>
        <w:tc>
          <w:tcPr>
            <w:tcW w:w="532" w:type="pct"/>
            <w:tcBorders>
              <w:top w:val="single" w:sz="4" w:space="0" w:color="auto"/>
              <w:left w:val="single" w:sz="4" w:space="0" w:color="auto"/>
              <w:bottom w:val="single" w:sz="4" w:space="0" w:color="auto"/>
              <w:right w:val="single" w:sz="4" w:space="0" w:color="auto"/>
            </w:tcBorders>
            <w:hideMark/>
          </w:tcPr>
          <w:p w14:paraId="2AF746F9" w14:textId="77777777" w:rsidR="00222A3F" w:rsidRPr="00176158" w:rsidRDefault="00222A3F" w:rsidP="003411C4">
            <w:pPr>
              <w:pStyle w:val="Tablehead"/>
            </w:pPr>
            <w:r w:rsidRPr="00176158">
              <w:t>Radar 5</w:t>
            </w:r>
          </w:p>
        </w:tc>
        <w:tc>
          <w:tcPr>
            <w:tcW w:w="530" w:type="pct"/>
            <w:tcBorders>
              <w:top w:val="single" w:sz="4" w:space="0" w:color="auto"/>
              <w:left w:val="single" w:sz="4" w:space="0" w:color="auto"/>
              <w:bottom w:val="single" w:sz="4" w:space="0" w:color="auto"/>
              <w:right w:val="single" w:sz="4" w:space="0" w:color="auto"/>
            </w:tcBorders>
            <w:hideMark/>
          </w:tcPr>
          <w:p w14:paraId="6B6A88B5" w14:textId="63ABC558" w:rsidR="00222A3F" w:rsidRPr="00176158" w:rsidRDefault="00222A3F" w:rsidP="003411C4">
            <w:pPr>
              <w:pStyle w:val="Tablehead"/>
              <w:rPr>
                <w:highlight w:val="cyan"/>
              </w:rPr>
            </w:pPr>
            <w:r w:rsidRPr="00176158">
              <w:t>Radar 6</w:t>
            </w:r>
            <w:r w:rsidRPr="00176158">
              <w:br/>
            </w:r>
          </w:p>
        </w:tc>
        <w:tc>
          <w:tcPr>
            <w:tcW w:w="529" w:type="pct"/>
            <w:tcBorders>
              <w:top w:val="single" w:sz="4" w:space="0" w:color="auto"/>
              <w:left w:val="single" w:sz="4" w:space="0" w:color="auto"/>
              <w:bottom w:val="single" w:sz="4" w:space="0" w:color="auto"/>
              <w:right w:val="single" w:sz="4" w:space="0" w:color="auto"/>
            </w:tcBorders>
            <w:hideMark/>
          </w:tcPr>
          <w:p w14:paraId="710B882E" w14:textId="77777777" w:rsidR="00222A3F" w:rsidRPr="00176158" w:rsidRDefault="00222A3F" w:rsidP="003411C4">
            <w:pPr>
              <w:pStyle w:val="Tablehead"/>
            </w:pPr>
            <w:r w:rsidRPr="00176158">
              <w:t>Radar 7</w:t>
            </w:r>
          </w:p>
        </w:tc>
        <w:tc>
          <w:tcPr>
            <w:tcW w:w="528" w:type="pct"/>
            <w:tcBorders>
              <w:top w:val="single" w:sz="4" w:space="0" w:color="auto"/>
              <w:left w:val="single" w:sz="4" w:space="0" w:color="auto"/>
              <w:bottom w:val="single" w:sz="4" w:space="0" w:color="auto"/>
              <w:right w:val="single" w:sz="4" w:space="0" w:color="auto"/>
            </w:tcBorders>
            <w:hideMark/>
          </w:tcPr>
          <w:p w14:paraId="62743370" w14:textId="77777777" w:rsidR="00222A3F" w:rsidRPr="00176158" w:rsidRDefault="00222A3F" w:rsidP="003411C4">
            <w:pPr>
              <w:pStyle w:val="Tablehead"/>
            </w:pPr>
            <w:r w:rsidRPr="00176158">
              <w:t>Radar 8</w:t>
            </w:r>
          </w:p>
        </w:tc>
      </w:tr>
      <w:tr w:rsidR="00222A3F" w:rsidRPr="00176158" w14:paraId="08567E04"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7F01EFA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Platform</w:t>
            </w:r>
          </w:p>
        </w:tc>
        <w:tc>
          <w:tcPr>
            <w:tcW w:w="250" w:type="pct"/>
            <w:tcBorders>
              <w:top w:val="single" w:sz="4" w:space="0" w:color="auto"/>
              <w:left w:val="single" w:sz="4" w:space="0" w:color="auto"/>
              <w:bottom w:val="single" w:sz="4" w:space="0" w:color="auto"/>
              <w:right w:val="single" w:sz="4" w:space="0" w:color="auto"/>
            </w:tcBorders>
          </w:tcPr>
          <w:p w14:paraId="0853712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02" w:type="pct"/>
            <w:tcBorders>
              <w:top w:val="single" w:sz="4" w:space="0" w:color="auto"/>
              <w:left w:val="single" w:sz="4" w:space="0" w:color="auto"/>
              <w:bottom w:val="single" w:sz="4" w:space="0" w:color="auto"/>
              <w:right w:val="single" w:sz="4" w:space="0" w:color="auto"/>
            </w:tcBorders>
            <w:vAlign w:val="center"/>
            <w:hideMark/>
          </w:tcPr>
          <w:p w14:paraId="0427868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 (Note 1)</w:t>
            </w:r>
          </w:p>
        </w:tc>
        <w:tc>
          <w:tcPr>
            <w:tcW w:w="638" w:type="pct"/>
            <w:tcBorders>
              <w:top w:val="single" w:sz="4" w:space="0" w:color="auto"/>
              <w:left w:val="single" w:sz="4" w:space="0" w:color="auto"/>
              <w:bottom w:val="single" w:sz="4" w:space="0" w:color="auto"/>
              <w:right w:val="single" w:sz="4" w:space="0" w:color="auto"/>
            </w:tcBorders>
            <w:vAlign w:val="center"/>
            <w:hideMark/>
          </w:tcPr>
          <w:p w14:paraId="7B61DCA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 (Note 1)</w:t>
            </w:r>
          </w:p>
        </w:tc>
        <w:tc>
          <w:tcPr>
            <w:tcW w:w="530" w:type="pct"/>
            <w:tcBorders>
              <w:top w:val="single" w:sz="4" w:space="0" w:color="auto"/>
              <w:left w:val="single" w:sz="4" w:space="0" w:color="auto"/>
              <w:bottom w:val="single" w:sz="4" w:space="0" w:color="auto"/>
              <w:right w:val="single" w:sz="4" w:space="0" w:color="auto"/>
            </w:tcBorders>
            <w:vAlign w:val="center"/>
            <w:hideMark/>
          </w:tcPr>
          <w:p w14:paraId="745C236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 (Note 1)</w:t>
            </w:r>
          </w:p>
        </w:tc>
        <w:tc>
          <w:tcPr>
            <w:tcW w:w="530" w:type="pct"/>
            <w:tcBorders>
              <w:top w:val="single" w:sz="4" w:space="0" w:color="auto"/>
              <w:left w:val="single" w:sz="4" w:space="0" w:color="auto"/>
              <w:bottom w:val="single" w:sz="4" w:space="0" w:color="auto"/>
              <w:right w:val="single" w:sz="4" w:space="0" w:color="auto"/>
            </w:tcBorders>
            <w:vAlign w:val="center"/>
            <w:hideMark/>
          </w:tcPr>
          <w:p w14:paraId="0DC6192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w:t>
            </w:r>
          </w:p>
        </w:tc>
        <w:tc>
          <w:tcPr>
            <w:tcW w:w="532" w:type="pct"/>
            <w:tcBorders>
              <w:top w:val="single" w:sz="4" w:space="0" w:color="auto"/>
              <w:left w:val="single" w:sz="4" w:space="0" w:color="auto"/>
              <w:bottom w:val="single" w:sz="4" w:space="0" w:color="auto"/>
              <w:right w:val="single" w:sz="4" w:space="0" w:color="auto"/>
            </w:tcBorders>
            <w:vAlign w:val="center"/>
            <w:hideMark/>
          </w:tcPr>
          <w:p w14:paraId="03C0C49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w:t>
            </w:r>
          </w:p>
        </w:tc>
        <w:tc>
          <w:tcPr>
            <w:tcW w:w="530" w:type="pct"/>
            <w:tcBorders>
              <w:top w:val="single" w:sz="4" w:space="0" w:color="auto"/>
              <w:left w:val="single" w:sz="4" w:space="0" w:color="auto"/>
              <w:bottom w:val="single" w:sz="4" w:space="0" w:color="auto"/>
              <w:right w:val="single" w:sz="4" w:space="0" w:color="auto"/>
            </w:tcBorders>
            <w:vAlign w:val="center"/>
            <w:hideMark/>
          </w:tcPr>
          <w:p w14:paraId="1541B3C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cyan"/>
              </w:rPr>
            </w:pPr>
            <w:r w:rsidRPr="00176158">
              <w:rPr>
                <w:sz w:val="20"/>
              </w:rPr>
              <w:t>Airborne (Note 1)</w:t>
            </w:r>
          </w:p>
        </w:tc>
        <w:tc>
          <w:tcPr>
            <w:tcW w:w="529" w:type="pct"/>
            <w:tcBorders>
              <w:top w:val="single" w:sz="4" w:space="0" w:color="auto"/>
              <w:left w:val="single" w:sz="4" w:space="0" w:color="auto"/>
              <w:bottom w:val="single" w:sz="4" w:space="0" w:color="auto"/>
              <w:right w:val="single" w:sz="4" w:space="0" w:color="auto"/>
            </w:tcBorders>
            <w:vAlign w:val="center"/>
            <w:hideMark/>
          </w:tcPr>
          <w:p w14:paraId="149A057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w:t>
            </w:r>
          </w:p>
        </w:tc>
        <w:tc>
          <w:tcPr>
            <w:tcW w:w="528" w:type="pct"/>
            <w:tcBorders>
              <w:top w:val="single" w:sz="4" w:space="0" w:color="auto"/>
              <w:left w:val="single" w:sz="4" w:space="0" w:color="auto"/>
              <w:bottom w:val="single" w:sz="4" w:space="0" w:color="auto"/>
              <w:right w:val="single" w:sz="4" w:space="0" w:color="auto"/>
            </w:tcBorders>
            <w:vAlign w:val="center"/>
            <w:hideMark/>
          </w:tcPr>
          <w:p w14:paraId="73CFDCC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Airborne</w:t>
            </w:r>
          </w:p>
        </w:tc>
      </w:tr>
      <w:tr w:rsidR="00222A3F" w:rsidRPr="00176158" w14:paraId="4F8CE43F"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792D155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Platform height</w:t>
            </w:r>
          </w:p>
        </w:tc>
        <w:tc>
          <w:tcPr>
            <w:tcW w:w="250" w:type="pct"/>
            <w:tcBorders>
              <w:top w:val="single" w:sz="4" w:space="0" w:color="auto"/>
              <w:left w:val="single" w:sz="4" w:space="0" w:color="auto"/>
              <w:bottom w:val="single" w:sz="4" w:space="0" w:color="auto"/>
              <w:right w:val="single" w:sz="4" w:space="0" w:color="auto"/>
            </w:tcBorders>
            <w:vAlign w:val="center"/>
            <w:hideMark/>
          </w:tcPr>
          <w:p w14:paraId="519801F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km</w:t>
            </w:r>
          </w:p>
        </w:tc>
        <w:tc>
          <w:tcPr>
            <w:tcW w:w="502" w:type="pct"/>
            <w:tcBorders>
              <w:top w:val="single" w:sz="4" w:space="0" w:color="auto"/>
              <w:left w:val="single" w:sz="4" w:space="0" w:color="auto"/>
              <w:bottom w:val="single" w:sz="4" w:space="0" w:color="auto"/>
              <w:right w:val="single" w:sz="4" w:space="0" w:color="auto"/>
            </w:tcBorders>
            <w:vAlign w:val="center"/>
            <w:hideMark/>
          </w:tcPr>
          <w:p w14:paraId="4F915C6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3</w:t>
            </w:r>
          </w:p>
        </w:tc>
        <w:tc>
          <w:tcPr>
            <w:tcW w:w="638" w:type="pct"/>
            <w:tcBorders>
              <w:top w:val="single" w:sz="4" w:space="0" w:color="auto"/>
              <w:left w:val="single" w:sz="4" w:space="0" w:color="auto"/>
              <w:bottom w:val="single" w:sz="4" w:space="0" w:color="auto"/>
              <w:right w:val="single" w:sz="4" w:space="0" w:color="auto"/>
            </w:tcBorders>
            <w:vAlign w:val="center"/>
            <w:hideMark/>
          </w:tcPr>
          <w:p w14:paraId="1692507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3</w:t>
            </w:r>
          </w:p>
        </w:tc>
        <w:tc>
          <w:tcPr>
            <w:tcW w:w="530" w:type="pct"/>
            <w:tcBorders>
              <w:top w:val="single" w:sz="4" w:space="0" w:color="auto"/>
              <w:left w:val="single" w:sz="4" w:space="0" w:color="auto"/>
              <w:bottom w:val="single" w:sz="4" w:space="0" w:color="auto"/>
              <w:right w:val="single" w:sz="4" w:space="0" w:color="auto"/>
            </w:tcBorders>
            <w:vAlign w:val="center"/>
            <w:hideMark/>
          </w:tcPr>
          <w:p w14:paraId="0626449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12</w:t>
            </w:r>
          </w:p>
        </w:tc>
        <w:tc>
          <w:tcPr>
            <w:tcW w:w="530" w:type="pct"/>
            <w:tcBorders>
              <w:top w:val="single" w:sz="4" w:space="0" w:color="auto"/>
              <w:left w:val="single" w:sz="4" w:space="0" w:color="auto"/>
              <w:bottom w:val="single" w:sz="4" w:space="0" w:color="auto"/>
              <w:right w:val="single" w:sz="4" w:space="0" w:color="auto"/>
            </w:tcBorders>
            <w:vAlign w:val="center"/>
            <w:hideMark/>
          </w:tcPr>
          <w:p w14:paraId="052240C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15</w:t>
            </w:r>
          </w:p>
        </w:tc>
        <w:tc>
          <w:tcPr>
            <w:tcW w:w="532" w:type="pct"/>
            <w:tcBorders>
              <w:top w:val="single" w:sz="4" w:space="0" w:color="auto"/>
              <w:left w:val="single" w:sz="4" w:space="0" w:color="auto"/>
              <w:bottom w:val="single" w:sz="4" w:space="0" w:color="auto"/>
              <w:right w:val="single" w:sz="4" w:space="0" w:color="auto"/>
            </w:tcBorders>
            <w:vAlign w:val="center"/>
            <w:hideMark/>
          </w:tcPr>
          <w:p w14:paraId="0E1AF52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15</w:t>
            </w:r>
          </w:p>
        </w:tc>
        <w:tc>
          <w:tcPr>
            <w:tcW w:w="530" w:type="pct"/>
            <w:tcBorders>
              <w:top w:val="single" w:sz="4" w:space="0" w:color="auto"/>
              <w:left w:val="single" w:sz="4" w:space="0" w:color="auto"/>
              <w:bottom w:val="single" w:sz="4" w:space="0" w:color="auto"/>
              <w:right w:val="single" w:sz="4" w:space="0" w:color="auto"/>
            </w:tcBorders>
            <w:vAlign w:val="center"/>
            <w:hideMark/>
          </w:tcPr>
          <w:p w14:paraId="3B3C504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cyan"/>
              </w:rPr>
            </w:pPr>
            <w:r w:rsidRPr="00176158">
              <w:rPr>
                <w:sz w:val="20"/>
              </w:rPr>
              <w:t>Up to 3</w:t>
            </w:r>
          </w:p>
        </w:tc>
        <w:tc>
          <w:tcPr>
            <w:tcW w:w="529" w:type="pct"/>
            <w:tcBorders>
              <w:top w:val="single" w:sz="4" w:space="0" w:color="auto"/>
              <w:left w:val="single" w:sz="4" w:space="0" w:color="auto"/>
              <w:bottom w:val="single" w:sz="4" w:space="0" w:color="auto"/>
              <w:right w:val="single" w:sz="4" w:space="0" w:color="auto"/>
            </w:tcBorders>
            <w:vAlign w:val="center"/>
            <w:hideMark/>
          </w:tcPr>
          <w:p w14:paraId="13E0B5F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12 (TBC)</w:t>
            </w:r>
          </w:p>
        </w:tc>
        <w:tc>
          <w:tcPr>
            <w:tcW w:w="528" w:type="pct"/>
            <w:tcBorders>
              <w:top w:val="single" w:sz="4" w:space="0" w:color="auto"/>
              <w:left w:val="single" w:sz="4" w:space="0" w:color="auto"/>
              <w:bottom w:val="single" w:sz="4" w:space="0" w:color="auto"/>
              <w:right w:val="single" w:sz="4" w:space="0" w:color="auto"/>
            </w:tcBorders>
            <w:vAlign w:val="center"/>
            <w:hideMark/>
          </w:tcPr>
          <w:p w14:paraId="2EB0CBF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12 (TBC)</w:t>
            </w:r>
          </w:p>
        </w:tc>
      </w:tr>
      <w:tr w:rsidR="00222A3F" w:rsidRPr="00176158" w14:paraId="5A1B61DD"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6B1D1CD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Radar type</w:t>
            </w:r>
          </w:p>
        </w:tc>
        <w:tc>
          <w:tcPr>
            <w:tcW w:w="250" w:type="pct"/>
            <w:tcBorders>
              <w:top w:val="single" w:sz="4" w:space="0" w:color="auto"/>
              <w:left w:val="single" w:sz="4" w:space="0" w:color="auto"/>
              <w:bottom w:val="single" w:sz="4" w:space="0" w:color="auto"/>
              <w:right w:val="single" w:sz="4" w:space="0" w:color="auto"/>
            </w:tcBorders>
            <w:vAlign w:val="center"/>
          </w:tcPr>
          <w:p w14:paraId="56E8BA7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02" w:type="pct"/>
            <w:tcBorders>
              <w:top w:val="single" w:sz="4" w:space="0" w:color="auto"/>
              <w:left w:val="single" w:sz="4" w:space="0" w:color="auto"/>
              <w:bottom w:val="single" w:sz="4" w:space="0" w:color="auto"/>
              <w:right w:val="single" w:sz="4" w:space="0" w:color="auto"/>
            </w:tcBorders>
            <w:vAlign w:val="center"/>
            <w:hideMark/>
          </w:tcPr>
          <w:p w14:paraId="3946A7B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FMCW</w:t>
            </w:r>
          </w:p>
        </w:tc>
        <w:tc>
          <w:tcPr>
            <w:tcW w:w="638" w:type="pct"/>
            <w:tcBorders>
              <w:top w:val="single" w:sz="4" w:space="0" w:color="auto"/>
              <w:left w:val="single" w:sz="4" w:space="0" w:color="auto"/>
              <w:bottom w:val="single" w:sz="4" w:space="0" w:color="auto"/>
              <w:right w:val="single" w:sz="4" w:space="0" w:color="auto"/>
            </w:tcBorders>
            <w:vAlign w:val="center"/>
            <w:hideMark/>
          </w:tcPr>
          <w:p w14:paraId="669D300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FMCW</w:t>
            </w:r>
          </w:p>
        </w:tc>
        <w:tc>
          <w:tcPr>
            <w:tcW w:w="530" w:type="pct"/>
            <w:tcBorders>
              <w:top w:val="single" w:sz="4" w:space="0" w:color="auto"/>
              <w:left w:val="single" w:sz="4" w:space="0" w:color="auto"/>
              <w:bottom w:val="single" w:sz="4" w:space="0" w:color="auto"/>
              <w:right w:val="single" w:sz="4" w:space="0" w:color="auto"/>
            </w:tcBorders>
            <w:vAlign w:val="center"/>
            <w:hideMark/>
          </w:tcPr>
          <w:p w14:paraId="37489C3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Pulse-Doppler</w:t>
            </w:r>
          </w:p>
        </w:tc>
        <w:tc>
          <w:tcPr>
            <w:tcW w:w="530" w:type="pct"/>
            <w:tcBorders>
              <w:top w:val="single" w:sz="4" w:space="0" w:color="auto"/>
              <w:left w:val="single" w:sz="4" w:space="0" w:color="auto"/>
              <w:bottom w:val="single" w:sz="4" w:space="0" w:color="auto"/>
              <w:right w:val="single" w:sz="4" w:space="0" w:color="auto"/>
            </w:tcBorders>
            <w:vAlign w:val="center"/>
            <w:hideMark/>
          </w:tcPr>
          <w:p w14:paraId="779DC6B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Pulse Modulation</w:t>
            </w:r>
          </w:p>
        </w:tc>
        <w:tc>
          <w:tcPr>
            <w:tcW w:w="532" w:type="pct"/>
            <w:tcBorders>
              <w:top w:val="single" w:sz="4" w:space="0" w:color="auto"/>
              <w:left w:val="single" w:sz="4" w:space="0" w:color="auto"/>
              <w:bottom w:val="single" w:sz="4" w:space="0" w:color="auto"/>
              <w:right w:val="single" w:sz="4" w:space="0" w:color="auto"/>
            </w:tcBorders>
            <w:vAlign w:val="center"/>
            <w:hideMark/>
          </w:tcPr>
          <w:p w14:paraId="7ADE3BE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Pulse Modulation</w:t>
            </w:r>
          </w:p>
        </w:tc>
        <w:tc>
          <w:tcPr>
            <w:tcW w:w="530" w:type="pct"/>
            <w:tcBorders>
              <w:top w:val="single" w:sz="4" w:space="0" w:color="auto"/>
              <w:left w:val="single" w:sz="4" w:space="0" w:color="auto"/>
              <w:bottom w:val="single" w:sz="4" w:space="0" w:color="auto"/>
              <w:right w:val="single" w:sz="4" w:space="0" w:color="auto"/>
            </w:tcBorders>
            <w:hideMark/>
          </w:tcPr>
          <w:p w14:paraId="3AAD789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cyan"/>
              </w:rPr>
            </w:pPr>
            <w:r w:rsidRPr="00176158">
              <w:rPr>
                <w:sz w:val="20"/>
              </w:rPr>
              <w:t>FMCW</w:t>
            </w:r>
          </w:p>
        </w:tc>
        <w:tc>
          <w:tcPr>
            <w:tcW w:w="529" w:type="pct"/>
            <w:tcBorders>
              <w:top w:val="single" w:sz="4" w:space="0" w:color="auto"/>
              <w:left w:val="single" w:sz="4" w:space="0" w:color="auto"/>
              <w:bottom w:val="single" w:sz="4" w:space="0" w:color="auto"/>
              <w:right w:val="single" w:sz="4" w:space="0" w:color="auto"/>
            </w:tcBorders>
            <w:hideMark/>
          </w:tcPr>
          <w:p w14:paraId="2BF7368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Pulse Modulation</w:t>
            </w:r>
          </w:p>
        </w:tc>
        <w:tc>
          <w:tcPr>
            <w:tcW w:w="528" w:type="pct"/>
            <w:tcBorders>
              <w:top w:val="single" w:sz="4" w:space="0" w:color="auto"/>
              <w:left w:val="single" w:sz="4" w:space="0" w:color="auto"/>
              <w:bottom w:val="single" w:sz="4" w:space="0" w:color="auto"/>
              <w:right w:val="single" w:sz="4" w:space="0" w:color="auto"/>
            </w:tcBorders>
            <w:vAlign w:val="center"/>
            <w:hideMark/>
          </w:tcPr>
          <w:p w14:paraId="45F4C44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FMCW</w:t>
            </w:r>
          </w:p>
        </w:tc>
      </w:tr>
      <w:tr w:rsidR="00222A3F" w:rsidRPr="00176158" w14:paraId="1E57575A"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67863559" w14:textId="4FBEB98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Operating </w:t>
            </w:r>
            <w:r w:rsidR="00063DAC" w:rsidRPr="00176158">
              <w:rPr>
                <w:sz w:val="20"/>
              </w:rPr>
              <w:t>range</w:t>
            </w:r>
            <w:r w:rsidRPr="00176158">
              <w:rPr>
                <w:sz w:val="20"/>
              </w:rPr>
              <w:br/>
              <w:t>[(Note 2)]</w:t>
            </w:r>
          </w:p>
        </w:tc>
        <w:tc>
          <w:tcPr>
            <w:tcW w:w="250" w:type="pct"/>
            <w:tcBorders>
              <w:top w:val="single" w:sz="4" w:space="0" w:color="auto"/>
              <w:left w:val="single" w:sz="4" w:space="0" w:color="auto"/>
              <w:bottom w:val="single" w:sz="4" w:space="0" w:color="auto"/>
              <w:right w:val="single" w:sz="4" w:space="0" w:color="auto"/>
            </w:tcBorders>
            <w:vAlign w:val="center"/>
            <w:hideMark/>
          </w:tcPr>
          <w:p w14:paraId="22B97DE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km</w:t>
            </w:r>
          </w:p>
        </w:tc>
        <w:tc>
          <w:tcPr>
            <w:tcW w:w="502" w:type="pct"/>
            <w:tcBorders>
              <w:top w:val="single" w:sz="4" w:space="0" w:color="auto"/>
              <w:left w:val="single" w:sz="4" w:space="0" w:color="auto"/>
              <w:bottom w:val="single" w:sz="4" w:space="0" w:color="auto"/>
              <w:right w:val="single" w:sz="4" w:space="0" w:color="auto"/>
            </w:tcBorders>
            <w:vAlign w:val="center"/>
            <w:hideMark/>
          </w:tcPr>
          <w:p w14:paraId="412020A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2.0</w:t>
            </w:r>
          </w:p>
        </w:tc>
        <w:tc>
          <w:tcPr>
            <w:tcW w:w="638" w:type="pct"/>
            <w:tcBorders>
              <w:top w:val="single" w:sz="4" w:space="0" w:color="auto"/>
              <w:left w:val="single" w:sz="4" w:space="0" w:color="auto"/>
              <w:bottom w:val="single" w:sz="4" w:space="0" w:color="auto"/>
              <w:right w:val="single" w:sz="4" w:space="0" w:color="auto"/>
            </w:tcBorders>
            <w:vAlign w:val="center"/>
            <w:hideMark/>
          </w:tcPr>
          <w:p w14:paraId="089235D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4.5</w:t>
            </w:r>
          </w:p>
        </w:tc>
        <w:tc>
          <w:tcPr>
            <w:tcW w:w="530" w:type="pct"/>
            <w:tcBorders>
              <w:top w:val="single" w:sz="4" w:space="0" w:color="auto"/>
              <w:left w:val="single" w:sz="4" w:space="0" w:color="auto"/>
              <w:bottom w:val="single" w:sz="4" w:space="0" w:color="auto"/>
              <w:right w:val="single" w:sz="4" w:space="0" w:color="auto"/>
            </w:tcBorders>
            <w:vAlign w:val="center"/>
            <w:hideMark/>
          </w:tcPr>
          <w:p w14:paraId="6C2813E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9</w:t>
            </w:r>
          </w:p>
        </w:tc>
        <w:tc>
          <w:tcPr>
            <w:tcW w:w="530" w:type="pct"/>
            <w:tcBorders>
              <w:top w:val="single" w:sz="4" w:space="0" w:color="auto"/>
              <w:left w:val="single" w:sz="4" w:space="0" w:color="auto"/>
              <w:bottom w:val="single" w:sz="4" w:space="0" w:color="auto"/>
              <w:right w:val="single" w:sz="4" w:space="0" w:color="auto"/>
            </w:tcBorders>
            <w:vAlign w:val="center"/>
            <w:hideMark/>
          </w:tcPr>
          <w:p w14:paraId="58916C5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w:t>
            </w:r>
          </w:p>
        </w:tc>
        <w:tc>
          <w:tcPr>
            <w:tcW w:w="532" w:type="pct"/>
            <w:tcBorders>
              <w:top w:val="single" w:sz="4" w:space="0" w:color="auto"/>
              <w:left w:val="single" w:sz="4" w:space="0" w:color="auto"/>
              <w:bottom w:val="single" w:sz="4" w:space="0" w:color="auto"/>
              <w:right w:val="single" w:sz="4" w:space="0" w:color="auto"/>
            </w:tcBorders>
            <w:vAlign w:val="center"/>
            <w:hideMark/>
          </w:tcPr>
          <w:p w14:paraId="5DF678E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10</w:t>
            </w:r>
          </w:p>
        </w:tc>
        <w:tc>
          <w:tcPr>
            <w:tcW w:w="530" w:type="pct"/>
            <w:tcBorders>
              <w:top w:val="single" w:sz="4" w:space="0" w:color="auto"/>
              <w:left w:val="single" w:sz="4" w:space="0" w:color="auto"/>
              <w:bottom w:val="single" w:sz="4" w:space="0" w:color="auto"/>
              <w:right w:val="single" w:sz="4" w:space="0" w:color="auto"/>
            </w:tcBorders>
            <w:vAlign w:val="center"/>
            <w:hideMark/>
          </w:tcPr>
          <w:p w14:paraId="53894FA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cyan"/>
              </w:rPr>
            </w:pPr>
            <w:r w:rsidRPr="00176158">
              <w:rPr>
                <w:sz w:val="20"/>
              </w:rPr>
              <w:t>13</w:t>
            </w:r>
          </w:p>
        </w:tc>
        <w:tc>
          <w:tcPr>
            <w:tcW w:w="529" w:type="pct"/>
            <w:tcBorders>
              <w:top w:val="single" w:sz="4" w:space="0" w:color="auto"/>
              <w:left w:val="single" w:sz="4" w:space="0" w:color="auto"/>
              <w:bottom w:val="single" w:sz="4" w:space="0" w:color="auto"/>
              <w:right w:val="single" w:sz="4" w:space="0" w:color="auto"/>
            </w:tcBorders>
            <w:vAlign w:val="center"/>
            <w:hideMark/>
          </w:tcPr>
          <w:p w14:paraId="55C248D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13</w:t>
            </w:r>
          </w:p>
        </w:tc>
        <w:tc>
          <w:tcPr>
            <w:tcW w:w="528" w:type="pct"/>
            <w:tcBorders>
              <w:top w:val="single" w:sz="4" w:space="0" w:color="auto"/>
              <w:left w:val="single" w:sz="4" w:space="0" w:color="auto"/>
              <w:bottom w:val="single" w:sz="4" w:space="0" w:color="auto"/>
              <w:right w:val="single" w:sz="4" w:space="0" w:color="auto"/>
            </w:tcBorders>
            <w:vAlign w:val="center"/>
            <w:hideMark/>
          </w:tcPr>
          <w:p w14:paraId="1970FAE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w:t>
            </w:r>
          </w:p>
        </w:tc>
      </w:tr>
      <w:tr w:rsidR="00222A3F" w:rsidRPr="00176158" w14:paraId="2BC525EC"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17BED7D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[Maximum number of DAA systems within the same operating area]</w:t>
            </w:r>
          </w:p>
        </w:tc>
        <w:tc>
          <w:tcPr>
            <w:tcW w:w="250" w:type="pct"/>
            <w:tcBorders>
              <w:top w:val="single" w:sz="4" w:space="0" w:color="auto"/>
              <w:left w:val="single" w:sz="4" w:space="0" w:color="auto"/>
              <w:bottom w:val="single" w:sz="4" w:space="0" w:color="auto"/>
              <w:right w:val="single" w:sz="4" w:space="0" w:color="auto"/>
            </w:tcBorders>
            <w:vAlign w:val="center"/>
          </w:tcPr>
          <w:p w14:paraId="0F6AF2C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02" w:type="pct"/>
            <w:tcBorders>
              <w:top w:val="single" w:sz="4" w:space="0" w:color="auto"/>
              <w:left w:val="single" w:sz="4" w:space="0" w:color="auto"/>
              <w:bottom w:val="single" w:sz="4" w:space="0" w:color="auto"/>
              <w:right w:val="single" w:sz="4" w:space="0" w:color="auto"/>
            </w:tcBorders>
            <w:vAlign w:val="center"/>
            <w:hideMark/>
          </w:tcPr>
          <w:p w14:paraId="14F175F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[10]</w:t>
            </w:r>
          </w:p>
        </w:tc>
        <w:tc>
          <w:tcPr>
            <w:tcW w:w="638" w:type="pct"/>
            <w:tcBorders>
              <w:top w:val="single" w:sz="4" w:space="0" w:color="auto"/>
              <w:left w:val="single" w:sz="4" w:space="0" w:color="auto"/>
              <w:bottom w:val="single" w:sz="4" w:space="0" w:color="auto"/>
              <w:right w:val="single" w:sz="4" w:space="0" w:color="auto"/>
            </w:tcBorders>
            <w:vAlign w:val="center"/>
            <w:hideMark/>
          </w:tcPr>
          <w:p w14:paraId="0E4685B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trike/>
                <w:sz w:val="20"/>
              </w:rPr>
            </w:pPr>
            <w:r w:rsidRPr="00176158">
              <w:rPr>
                <w:sz w:val="20"/>
              </w:rPr>
              <w:t>[10]</w:t>
            </w:r>
          </w:p>
        </w:tc>
        <w:tc>
          <w:tcPr>
            <w:tcW w:w="530" w:type="pct"/>
            <w:tcBorders>
              <w:top w:val="single" w:sz="4" w:space="0" w:color="auto"/>
              <w:left w:val="single" w:sz="4" w:space="0" w:color="auto"/>
              <w:bottom w:val="single" w:sz="4" w:space="0" w:color="auto"/>
              <w:right w:val="single" w:sz="4" w:space="0" w:color="auto"/>
            </w:tcBorders>
            <w:vAlign w:val="center"/>
            <w:hideMark/>
          </w:tcPr>
          <w:p w14:paraId="42850EF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 to 12]</w:t>
            </w:r>
          </w:p>
        </w:tc>
        <w:tc>
          <w:tcPr>
            <w:tcW w:w="530" w:type="pct"/>
            <w:tcBorders>
              <w:top w:val="single" w:sz="4" w:space="0" w:color="auto"/>
              <w:left w:val="single" w:sz="4" w:space="0" w:color="auto"/>
              <w:bottom w:val="single" w:sz="4" w:space="0" w:color="auto"/>
              <w:right w:val="single" w:sz="4" w:space="0" w:color="auto"/>
            </w:tcBorders>
            <w:vAlign w:val="center"/>
            <w:hideMark/>
          </w:tcPr>
          <w:p w14:paraId="059C87E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10]</w:t>
            </w:r>
          </w:p>
        </w:tc>
        <w:tc>
          <w:tcPr>
            <w:tcW w:w="532" w:type="pct"/>
            <w:tcBorders>
              <w:top w:val="single" w:sz="4" w:space="0" w:color="auto"/>
              <w:left w:val="single" w:sz="4" w:space="0" w:color="auto"/>
              <w:bottom w:val="single" w:sz="4" w:space="0" w:color="auto"/>
              <w:right w:val="single" w:sz="4" w:space="0" w:color="auto"/>
            </w:tcBorders>
            <w:vAlign w:val="center"/>
            <w:hideMark/>
          </w:tcPr>
          <w:p w14:paraId="611779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20]</w:t>
            </w:r>
          </w:p>
        </w:tc>
        <w:tc>
          <w:tcPr>
            <w:tcW w:w="530" w:type="pct"/>
            <w:tcBorders>
              <w:top w:val="single" w:sz="4" w:space="0" w:color="auto"/>
              <w:left w:val="single" w:sz="4" w:space="0" w:color="auto"/>
              <w:bottom w:val="single" w:sz="4" w:space="0" w:color="auto"/>
              <w:right w:val="single" w:sz="4" w:space="0" w:color="auto"/>
            </w:tcBorders>
            <w:vAlign w:val="center"/>
            <w:hideMark/>
          </w:tcPr>
          <w:p w14:paraId="5CA2940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[10]</w:t>
            </w:r>
          </w:p>
        </w:tc>
        <w:tc>
          <w:tcPr>
            <w:tcW w:w="529" w:type="pct"/>
            <w:tcBorders>
              <w:top w:val="single" w:sz="4" w:space="0" w:color="auto"/>
              <w:left w:val="single" w:sz="4" w:space="0" w:color="auto"/>
              <w:bottom w:val="single" w:sz="4" w:space="0" w:color="auto"/>
              <w:right w:val="single" w:sz="4" w:space="0" w:color="auto"/>
            </w:tcBorders>
            <w:vAlign w:val="center"/>
            <w:hideMark/>
          </w:tcPr>
          <w:p w14:paraId="64155EE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20]</w:t>
            </w:r>
          </w:p>
        </w:tc>
        <w:tc>
          <w:tcPr>
            <w:tcW w:w="528" w:type="pct"/>
            <w:tcBorders>
              <w:top w:val="single" w:sz="4" w:space="0" w:color="auto"/>
              <w:left w:val="single" w:sz="4" w:space="0" w:color="auto"/>
              <w:bottom w:val="single" w:sz="4" w:space="0" w:color="auto"/>
              <w:right w:val="single" w:sz="4" w:space="0" w:color="auto"/>
            </w:tcBorders>
            <w:vAlign w:val="center"/>
            <w:hideMark/>
          </w:tcPr>
          <w:p w14:paraId="22E7A58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[10]</w:t>
            </w:r>
          </w:p>
        </w:tc>
      </w:tr>
      <w:tr w:rsidR="00222A3F" w:rsidRPr="00176158" w14:paraId="7AD09F63"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454CA35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Ground relative speed </w:t>
            </w:r>
          </w:p>
        </w:tc>
        <w:tc>
          <w:tcPr>
            <w:tcW w:w="250" w:type="pct"/>
            <w:tcBorders>
              <w:top w:val="single" w:sz="4" w:space="0" w:color="auto"/>
              <w:left w:val="single" w:sz="4" w:space="0" w:color="auto"/>
              <w:bottom w:val="single" w:sz="4" w:space="0" w:color="auto"/>
              <w:right w:val="single" w:sz="4" w:space="0" w:color="auto"/>
            </w:tcBorders>
            <w:vAlign w:val="center"/>
            <w:hideMark/>
          </w:tcPr>
          <w:p w14:paraId="2822AA2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km/h</w:t>
            </w:r>
          </w:p>
        </w:tc>
        <w:tc>
          <w:tcPr>
            <w:tcW w:w="502" w:type="pct"/>
            <w:tcBorders>
              <w:top w:val="single" w:sz="4" w:space="0" w:color="auto"/>
              <w:left w:val="single" w:sz="4" w:space="0" w:color="auto"/>
              <w:bottom w:val="single" w:sz="4" w:space="0" w:color="auto"/>
              <w:right w:val="single" w:sz="4" w:space="0" w:color="auto"/>
            </w:tcBorders>
            <w:vAlign w:val="center"/>
            <w:hideMark/>
          </w:tcPr>
          <w:p w14:paraId="54E57AF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50-100</w:t>
            </w:r>
          </w:p>
        </w:tc>
        <w:tc>
          <w:tcPr>
            <w:tcW w:w="638" w:type="pct"/>
            <w:tcBorders>
              <w:top w:val="single" w:sz="4" w:space="0" w:color="auto"/>
              <w:left w:val="single" w:sz="4" w:space="0" w:color="auto"/>
              <w:bottom w:val="single" w:sz="4" w:space="0" w:color="auto"/>
              <w:right w:val="single" w:sz="4" w:space="0" w:color="auto"/>
            </w:tcBorders>
            <w:vAlign w:val="center"/>
            <w:hideMark/>
          </w:tcPr>
          <w:p w14:paraId="02AA704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50-100</w:t>
            </w:r>
          </w:p>
        </w:tc>
        <w:tc>
          <w:tcPr>
            <w:tcW w:w="530" w:type="pct"/>
            <w:tcBorders>
              <w:top w:val="single" w:sz="4" w:space="0" w:color="auto"/>
              <w:left w:val="single" w:sz="4" w:space="0" w:color="auto"/>
              <w:bottom w:val="single" w:sz="4" w:space="0" w:color="auto"/>
              <w:right w:val="single" w:sz="4" w:space="0" w:color="auto"/>
            </w:tcBorders>
            <w:vAlign w:val="center"/>
            <w:hideMark/>
          </w:tcPr>
          <w:p w14:paraId="5FA22FE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195</w:t>
            </w:r>
          </w:p>
        </w:tc>
        <w:tc>
          <w:tcPr>
            <w:tcW w:w="530" w:type="pct"/>
            <w:tcBorders>
              <w:top w:val="single" w:sz="4" w:space="0" w:color="auto"/>
              <w:left w:val="single" w:sz="4" w:space="0" w:color="auto"/>
              <w:bottom w:val="single" w:sz="4" w:space="0" w:color="auto"/>
              <w:right w:val="single" w:sz="4" w:space="0" w:color="auto"/>
            </w:tcBorders>
            <w:vAlign w:val="center"/>
            <w:hideMark/>
          </w:tcPr>
          <w:p w14:paraId="6C13AD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800</w:t>
            </w:r>
          </w:p>
        </w:tc>
        <w:tc>
          <w:tcPr>
            <w:tcW w:w="532" w:type="pct"/>
            <w:tcBorders>
              <w:top w:val="single" w:sz="4" w:space="0" w:color="auto"/>
              <w:left w:val="single" w:sz="4" w:space="0" w:color="auto"/>
              <w:bottom w:val="single" w:sz="4" w:space="0" w:color="auto"/>
              <w:right w:val="single" w:sz="4" w:space="0" w:color="auto"/>
            </w:tcBorders>
            <w:vAlign w:val="center"/>
            <w:hideMark/>
          </w:tcPr>
          <w:p w14:paraId="49F97AC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800</w:t>
            </w:r>
          </w:p>
        </w:tc>
        <w:tc>
          <w:tcPr>
            <w:tcW w:w="530" w:type="pct"/>
            <w:tcBorders>
              <w:top w:val="single" w:sz="4" w:space="0" w:color="auto"/>
              <w:left w:val="single" w:sz="4" w:space="0" w:color="auto"/>
              <w:bottom w:val="single" w:sz="4" w:space="0" w:color="auto"/>
              <w:right w:val="single" w:sz="4" w:space="0" w:color="auto"/>
            </w:tcBorders>
            <w:vAlign w:val="center"/>
            <w:hideMark/>
          </w:tcPr>
          <w:p w14:paraId="02E88E4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50-100</w:t>
            </w:r>
          </w:p>
        </w:tc>
        <w:tc>
          <w:tcPr>
            <w:tcW w:w="529" w:type="pct"/>
            <w:tcBorders>
              <w:top w:val="single" w:sz="4" w:space="0" w:color="auto"/>
              <w:left w:val="single" w:sz="4" w:space="0" w:color="auto"/>
              <w:bottom w:val="single" w:sz="4" w:space="0" w:color="auto"/>
              <w:right w:val="single" w:sz="4" w:space="0" w:color="auto"/>
            </w:tcBorders>
            <w:vAlign w:val="center"/>
            <w:hideMark/>
          </w:tcPr>
          <w:p w14:paraId="2EA7B73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500</w:t>
            </w:r>
          </w:p>
        </w:tc>
        <w:tc>
          <w:tcPr>
            <w:tcW w:w="528" w:type="pct"/>
            <w:tcBorders>
              <w:top w:val="single" w:sz="4" w:space="0" w:color="auto"/>
              <w:left w:val="single" w:sz="4" w:space="0" w:color="auto"/>
              <w:bottom w:val="single" w:sz="4" w:space="0" w:color="auto"/>
              <w:right w:val="single" w:sz="4" w:space="0" w:color="auto"/>
            </w:tcBorders>
            <w:vAlign w:val="center"/>
            <w:hideMark/>
          </w:tcPr>
          <w:p w14:paraId="732C053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Up to 330</w:t>
            </w:r>
          </w:p>
        </w:tc>
      </w:tr>
      <w:tr w:rsidR="00222A3F" w:rsidRPr="00176158" w14:paraId="6EEEBEC0" w14:textId="77777777" w:rsidTr="00E76505">
        <w:trPr>
          <w:cantSplit/>
          <w:trHeight w:val="20"/>
          <w:jc w:val="center"/>
        </w:trPr>
        <w:tc>
          <w:tcPr>
            <w:tcW w:w="3413" w:type="pct"/>
            <w:gridSpan w:val="7"/>
            <w:tcBorders>
              <w:top w:val="single" w:sz="4" w:space="0" w:color="auto"/>
              <w:left w:val="single" w:sz="4" w:space="0" w:color="auto"/>
              <w:bottom w:val="single" w:sz="4" w:space="0" w:color="auto"/>
              <w:right w:val="single" w:sz="4" w:space="0" w:color="auto"/>
            </w:tcBorders>
            <w:vAlign w:val="center"/>
            <w:hideMark/>
          </w:tcPr>
          <w:p w14:paraId="307F90C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rPr>
            </w:pPr>
            <w:r w:rsidRPr="00176158">
              <w:rPr>
                <w:b/>
                <w:bCs/>
                <w:sz w:val="20"/>
              </w:rPr>
              <w:t>Transmitter</w:t>
            </w:r>
          </w:p>
        </w:tc>
        <w:tc>
          <w:tcPr>
            <w:tcW w:w="530" w:type="pct"/>
            <w:tcBorders>
              <w:top w:val="single" w:sz="4" w:space="0" w:color="auto"/>
              <w:left w:val="single" w:sz="4" w:space="0" w:color="auto"/>
              <w:bottom w:val="single" w:sz="4" w:space="0" w:color="auto"/>
              <w:right w:val="single" w:sz="4" w:space="0" w:color="auto"/>
            </w:tcBorders>
          </w:tcPr>
          <w:p w14:paraId="28E1E6D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rPr>
            </w:pPr>
          </w:p>
        </w:tc>
        <w:tc>
          <w:tcPr>
            <w:tcW w:w="529" w:type="pct"/>
            <w:tcBorders>
              <w:top w:val="single" w:sz="4" w:space="0" w:color="auto"/>
              <w:left w:val="single" w:sz="4" w:space="0" w:color="auto"/>
              <w:bottom w:val="single" w:sz="4" w:space="0" w:color="auto"/>
              <w:right w:val="single" w:sz="4" w:space="0" w:color="auto"/>
            </w:tcBorders>
          </w:tcPr>
          <w:p w14:paraId="7D621AC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highlight w:val="yellow"/>
              </w:rPr>
            </w:pPr>
          </w:p>
        </w:tc>
        <w:tc>
          <w:tcPr>
            <w:tcW w:w="528" w:type="pct"/>
            <w:tcBorders>
              <w:top w:val="single" w:sz="4" w:space="0" w:color="auto"/>
              <w:left w:val="single" w:sz="4" w:space="0" w:color="auto"/>
              <w:bottom w:val="single" w:sz="4" w:space="0" w:color="auto"/>
              <w:right w:val="single" w:sz="4" w:space="0" w:color="auto"/>
            </w:tcBorders>
          </w:tcPr>
          <w:p w14:paraId="37A9249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highlight w:val="yellow"/>
              </w:rPr>
            </w:pPr>
          </w:p>
        </w:tc>
      </w:tr>
      <w:tr w:rsidR="00222A3F" w:rsidRPr="00176158" w14:paraId="72BB5450"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5818C78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Frequency range </w:t>
            </w:r>
          </w:p>
        </w:tc>
        <w:tc>
          <w:tcPr>
            <w:tcW w:w="250" w:type="pct"/>
            <w:tcBorders>
              <w:top w:val="single" w:sz="4" w:space="0" w:color="auto"/>
              <w:left w:val="single" w:sz="4" w:space="0" w:color="auto"/>
              <w:bottom w:val="single" w:sz="4" w:space="0" w:color="auto"/>
              <w:right w:val="single" w:sz="4" w:space="0" w:color="auto"/>
            </w:tcBorders>
            <w:vAlign w:val="center"/>
            <w:hideMark/>
          </w:tcPr>
          <w:p w14:paraId="49AB88F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GHz</w:t>
            </w:r>
          </w:p>
        </w:tc>
        <w:tc>
          <w:tcPr>
            <w:tcW w:w="502" w:type="pct"/>
            <w:tcBorders>
              <w:top w:val="single" w:sz="4" w:space="0" w:color="auto"/>
              <w:left w:val="single" w:sz="4" w:space="0" w:color="auto"/>
              <w:bottom w:val="single" w:sz="4" w:space="0" w:color="auto"/>
              <w:right w:val="single" w:sz="4" w:space="0" w:color="auto"/>
            </w:tcBorders>
            <w:vAlign w:val="center"/>
            <w:hideMark/>
          </w:tcPr>
          <w:p w14:paraId="54B16BE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c>
          <w:tcPr>
            <w:tcW w:w="638" w:type="pct"/>
            <w:tcBorders>
              <w:top w:val="single" w:sz="4" w:space="0" w:color="auto"/>
              <w:left w:val="single" w:sz="4" w:space="0" w:color="auto"/>
              <w:bottom w:val="single" w:sz="4" w:space="0" w:color="auto"/>
              <w:right w:val="single" w:sz="4" w:space="0" w:color="auto"/>
            </w:tcBorders>
            <w:vAlign w:val="center"/>
            <w:hideMark/>
          </w:tcPr>
          <w:p w14:paraId="35855B6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c>
          <w:tcPr>
            <w:tcW w:w="530" w:type="pct"/>
            <w:tcBorders>
              <w:top w:val="single" w:sz="4" w:space="0" w:color="auto"/>
              <w:left w:val="single" w:sz="4" w:space="0" w:color="auto"/>
              <w:bottom w:val="single" w:sz="4" w:space="0" w:color="auto"/>
              <w:right w:val="single" w:sz="4" w:space="0" w:color="auto"/>
            </w:tcBorders>
            <w:vAlign w:val="center"/>
            <w:hideMark/>
          </w:tcPr>
          <w:p w14:paraId="58105A2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c>
          <w:tcPr>
            <w:tcW w:w="530" w:type="pct"/>
            <w:tcBorders>
              <w:top w:val="single" w:sz="4" w:space="0" w:color="auto"/>
              <w:left w:val="single" w:sz="4" w:space="0" w:color="auto"/>
              <w:bottom w:val="single" w:sz="4" w:space="0" w:color="auto"/>
              <w:right w:val="single" w:sz="4" w:space="0" w:color="auto"/>
            </w:tcBorders>
            <w:vAlign w:val="center"/>
            <w:hideMark/>
          </w:tcPr>
          <w:p w14:paraId="065E8A6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c>
          <w:tcPr>
            <w:tcW w:w="532" w:type="pct"/>
            <w:tcBorders>
              <w:top w:val="single" w:sz="4" w:space="0" w:color="auto"/>
              <w:left w:val="single" w:sz="4" w:space="0" w:color="auto"/>
              <w:bottom w:val="single" w:sz="4" w:space="0" w:color="auto"/>
              <w:right w:val="single" w:sz="4" w:space="0" w:color="auto"/>
            </w:tcBorders>
            <w:vAlign w:val="center"/>
            <w:hideMark/>
          </w:tcPr>
          <w:p w14:paraId="73F0E9F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c>
          <w:tcPr>
            <w:tcW w:w="530" w:type="pct"/>
            <w:tcBorders>
              <w:top w:val="single" w:sz="4" w:space="0" w:color="auto"/>
              <w:left w:val="single" w:sz="4" w:space="0" w:color="auto"/>
              <w:bottom w:val="single" w:sz="4" w:space="0" w:color="auto"/>
              <w:right w:val="single" w:sz="4" w:space="0" w:color="auto"/>
            </w:tcBorders>
            <w:vAlign w:val="center"/>
            <w:hideMark/>
          </w:tcPr>
          <w:p w14:paraId="7C4C59F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15.4-15.7</w:t>
            </w:r>
          </w:p>
        </w:tc>
        <w:tc>
          <w:tcPr>
            <w:tcW w:w="529" w:type="pct"/>
            <w:tcBorders>
              <w:top w:val="single" w:sz="4" w:space="0" w:color="auto"/>
              <w:left w:val="single" w:sz="4" w:space="0" w:color="auto"/>
              <w:bottom w:val="single" w:sz="4" w:space="0" w:color="auto"/>
              <w:right w:val="single" w:sz="4" w:space="0" w:color="auto"/>
            </w:tcBorders>
            <w:vAlign w:val="center"/>
            <w:hideMark/>
          </w:tcPr>
          <w:p w14:paraId="1823F2E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15.4-15.7</w:t>
            </w:r>
          </w:p>
        </w:tc>
        <w:tc>
          <w:tcPr>
            <w:tcW w:w="528" w:type="pct"/>
            <w:tcBorders>
              <w:top w:val="single" w:sz="4" w:space="0" w:color="auto"/>
              <w:left w:val="single" w:sz="4" w:space="0" w:color="auto"/>
              <w:bottom w:val="single" w:sz="4" w:space="0" w:color="auto"/>
              <w:right w:val="single" w:sz="4" w:space="0" w:color="auto"/>
            </w:tcBorders>
            <w:vAlign w:val="center"/>
            <w:hideMark/>
          </w:tcPr>
          <w:p w14:paraId="36298AB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15.4-15.7</w:t>
            </w:r>
          </w:p>
        </w:tc>
      </w:tr>
      <w:tr w:rsidR="00222A3F" w:rsidRPr="00176158" w14:paraId="4B36D135"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179E65F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Channel selection method between radars</w:t>
            </w:r>
          </w:p>
        </w:tc>
        <w:tc>
          <w:tcPr>
            <w:tcW w:w="250" w:type="pct"/>
            <w:tcBorders>
              <w:top w:val="single" w:sz="4" w:space="0" w:color="auto"/>
              <w:left w:val="single" w:sz="4" w:space="0" w:color="auto"/>
              <w:bottom w:val="single" w:sz="4" w:space="0" w:color="auto"/>
              <w:right w:val="single" w:sz="4" w:space="0" w:color="auto"/>
            </w:tcBorders>
            <w:vAlign w:val="center"/>
          </w:tcPr>
          <w:p w14:paraId="32BB8E8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02" w:type="pct"/>
            <w:tcBorders>
              <w:top w:val="single" w:sz="4" w:space="0" w:color="auto"/>
              <w:left w:val="single" w:sz="4" w:space="0" w:color="auto"/>
              <w:bottom w:val="single" w:sz="4" w:space="0" w:color="auto"/>
              <w:right w:val="single" w:sz="4" w:space="0" w:color="auto"/>
            </w:tcBorders>
            <w:vAlign w:val="center"/>
            <w:hideMark/>
          </w:tcPr>
          <w:p w14:paraId="60578EE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13" w:right="-113"/>
              <w:jc w:val="center"/>
              <w:textAlignment w:val="auto"/>
              <w:rPr>
                <w:sz w:val="20"/>
              </w:rPr>
            </w:pPr>
            <w:r w:rsidRPr="00176158">
              <w:rPr>
                <w:sz w:val="20"/>
              </w:rPr>
              <w:t>Pre-programmed and channel selectable</w:t>
            </w:r>
          </w:p>
        </w:tc>
        <w:tc>
          <w:tcPr>
            <w:tcW w:w="638" w:type="pct"/>
            <w:tcBorders>
              <w:top w:val="single" w:sz="4" w:space="0" w:color="auto"/>
              <w:left w:val="single" w:sz="4" w:space="0" w:color="auto"/>
              <w:bottom w:val="single" w:sz="4" w:space="0" w:color="auto"/>
              <w:right w:val="single" w:sz="4" w:space="0" w:color="auto"/>
            </w:tcBorders>
            <w:vAlign w:val="center"/>
            <w:hideMark/>
          </w:tcPr>
          <w:p w14:paraId="1A13420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Pre-programmed and channel selectable</w:t>
            </w:r>
          </w:p>
        </w:tc>
        <w:tc>
          <w:tcPr>
            <w:tcW w:w="530" w:type="pct"/>
            <w:tcBorders>
              <w:top w:val="single" w:sz="4" w:space="0" w:color="auto"/>
              <w:left w:val="single" w:sz="4" w:space="0" w:color="auto"/>
              <w:bottom w:val="single" w:sz="4" w:space="0" w:color="auto"/>
              <w:right w:val="single" w:sz="4" w:space="0" w:color="auto"/>
            </w:tcBorders>
            <w:vAlign w:val="center"/>
            <w:hideMark/>
          </w:tcPr>
          <w:p w14:paraId="6FD8491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SW selectable</w:t>
            </w:r>
            <w:r w:rsidRPr="00176158">
              <w:rPr>
                <w:sz w:val="20"/>
              </w:rPr>
              <w:br/>
              <w:t>(Note 5)</w:t>
            </w:r>
          </w:p>
        </w:tc>
        <w:tc>
          <w:tcPr>
            <w:tcW w:w="530" w:type="pct"/>
            <w:tcBorders>
              <w:top w:val="single" w:sz="4" w:space="0" w:color="auto"/>
              <w:left w:val="single" w:sz="4" w:space="0" w:color="auto"/>
              <w:bottom w:val="single" w:sz="4" w:space="0" w:color="auto"/>
              <w:right w:val="single" w:sz="4" w:space="0" w:color="auto"/>
            </w:tcBorders>
            <w:vAlign w:val="center"/>
            <w:hideMark/>
          </w:tcPr>
          <w:p w14:paraId="5779466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SW selectable</w:t>
            </w:r>
            <w:r w:rsidRPr="00176158">
              <w:rPr>
                <w:sz w:val="20"/>
              </w:rPr>
              <w:br/>
              <w:t>(Note 5)</w:t>
            </w:r>
          </w:p>
        </w:tc>
        <w:tc>
          <w:tcPr>
            <w:tcW w:w="532" w:type="pct"/>
            <w:tcBorders>
              <w:top w:val="single" w:sz="4" w:space="0" w:color="auto"/>
              <w:left w:val="single" w:sz="4" w:space="0" w:color="auto"/>
              <w:bottom w:val="single" w:sz="4" w:space="0" w:color="auto"/>
              <w:right w:val="single" w:sz="4" w:space="0" w:color="auto"/>
            </w:tcBorders>
            <w:vAlign w:val="center"/>
            <w:hideMark/>
          </w:tcPr>
          <w:p w14:paraId="628DF2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SW selectable</w:t>
            </w:r>
            <w:r w:rsidRPr="00176158">
              <w:rPr>
                <w:sz w:val="20"/>
              </w:rPr>
              <w:br/>
              <w:t>(Note 5)</w:t>
            </w:r>
          </w:p>
        </w:tc>
        <w:tc>
          <w:tcPr>
            <w:tcW w:w="530" w:type="pct"/>
            <w:tcBorders>
              <w:top w:val="single" w:sz="4" w:space="0" w:color="auto"/>
              <w:left w:val="single" w:sz="4" w:space="0" w:color="auto"/>
              <w:bottom w:val="single" w:sz="4" w:space="0" w:color="auto"/>
              <w:right w:val="single" w:sz="4" w:space="0" w:color="auto"/>
            </w:tcBorders>
            <w:vAlign w:val="center"/>
            <w:hideMark/>
          </w:tcPr>
          <w:p w14:paraId="7AA283F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13" w:right="-113"/>
              <w:jc w:val="center"/>
              <w:textAlignment w:val="auto"/>
              <w:rPr>
                <w:sz w:val="20"/>
              </w:rPr>
            </w:pPr>
            <w:r w:rsidRPr="00176158">
              <w:rPr>
                <w:sz w:val="20"/>
              </w:rPr>
              <w:t>Pre-programmed and channel selectable</w:t>
            </w:r>
          </w:p>
        </w:tc>
        <w:tc>
          <w:tcPr>
            <w:tcW w:w="529" w:type="pct"/>
            <w:tcBorders>
              <w:top w:val="single" w:sz="4" w:space="0" w:color="auto"/>
              <w:left w:val="single" w:sz="4" w:space="0" w:color="auto"/>
              <w:bottom w:val="single" w:sz="4" w:space="0" w:color="auto"/>
              <w:right w:val="single" w:sz="4" w:space="0" w:color="auto"/>
            </w:tcBorders>
            <w:vAlign w:val="center"/>
            <w:hideMark/>
          </w:tcPr>
          <w:p w14:paraId="47AEC89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SW selectable</w:t>
            </w:r>
            <w:r w:rsidRPr="00176158">
              <w:rPr>
                <w:sz w:val="20"/>
              </w:rPr>
              <w:br/>
              <w:t>(Note 5)</w:t>
            </w:r>
          </w:p>
        </w:tc>
        <w:tc>
          <w:tcPr>
            <w:tcW w:w="528" w:type="pct"/>
            <w:tcBorders>
              <w:top w:val="single" w:sz="4" w:space="0" w:color="auto"/>
              <w:left w:val="single" w:sz="4" w:space="0" w:color="auto"/>
              <w:bottom w:val="single" w:sz="4" w:space="0" w:color="auto"/>
              <w:right w:val="single" w:sz="4" w:space="0" w:color="auto"/>
            </w:tcBorders>
            <w:vAlign w:val="center"/>
            <w:hideMark/>
          </w:tcPr>
          <w:p w14:paraId="17524BE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113" w:right="-113"/>
              <w:jc w:val="center"/>
              <w:textAlignment w:val="auto"/>
              <w:rPr>
                <w:sz w:val="20"/>
              </w:rPr>
            </w:pPr>
            <w:r w:rsidRPr="00176158">
              <w:rPr>
                <w:sz w:val="20"/>
              </w:rPr>
              <w:t>Pre-programmed and channel selectable</w:t>
            </w:r>
          </w:p>
        </w:tc>
      </w:tr>
      <w:tr w:rsidR="00222A3F" w:rsidRPr="00176158" w14:paraId="40A168AE"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1104B48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Pulse width (1 meter range resolution)</w:t>
            </w:r>
          </w:p>
        </w:tc>
        <w:tc>
          <w:tcPr>
            <w:tcW w:w="250" w:type="pct"/>
            <w:tcBorders>
              <w:top w:val="single" w:sz="4" w:space="0" w:color="auto"/>
              <w:left w:val="single" w:sz="4" w:space="0" w:color="auto"/>
              <w:bottom w:val="single" w:sz="4" w:space="0" w:color="auto"/>
              <w:right w:val="single" w:sz="4" w:space="0" w:color="auto"/>
            </w:tcBorders>
            <w:vAlign w:val="center"/>
            <w:hideMark/>
          </w:tcPr>
          <w:p w14:paraId="7C8D489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rFonts w:ascii="Symbol" w:eastAsia="Symbol" w:hAnsi="Symbol" w:cs="Symbol"/>
                <w:sz w:val="20"/>
              </w:rPr>
              <w:t>m</w:t>
            </w:r>
            <w:r w:rsidRPr="00176158">
              <w:rPr>
                <w:sz w:val="20"/>
              </w:rPr>
              <w:t>s</w:t>
            </w:r>
          </w:p>
        </w:tc>
        <w:tc>
          <w:tcPr>
            <w:tcW w:w="502" w:type="pct"/>
            <w:tcBorders>
              <w:top w:val="single" w:sz="4" w:space="0" w:color="auto"/>
              <w:left w:val="single" w:sz="4" w:space="0" w:color="auto"/>
              <w:bottom w:val="single" w:sz="4" w:space="0" w:color="auto"/>
              <w:right w:val="single" w:sz="4" w:space="0" w:color="auto"/>
            </w:tcBorders>
            <w:vAlign w:val="center"/>
            <w:hideMark/>
          </w:tcPr>
          <w:p w14:paraId="5326F4F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239</w:t>
            </w:r>
          </w:p>
        </w:tc>
        <w:tc>
          <w:tcPr>
            <w:tcW w:w="638" w:type="pct"/>
            <w:tcBorders>
              <w:top w:val="single" w:sz="4" w:space="0" w:color="auto"/>
              <w:left w:val="single" w:sz="4" w:space="0" w:color="auto"/>
              <w:bottom w:val="single" w:sz="4" w:space="0" w:color="auto"/>
              <w:right w:val="single" w:sz="4" w:space="0" w:color="auto"/>
            </w:tcBorders>
            <w:vAlign w:val="center"/>
            <w:hideMark/>
          </w:tcPr>
          <w:p w14:paraId="18908A6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239</w:t>
            </w:r>
          </w:p>
        </w:tc>
        <w:tc>
          <w:tcPr>
            <w:tcW w:w="530" w:type="pct"/>
            <w:tcBorders>
              <w:top w:val="single" w:sz="4" w:space="0" w:color="auto"/>
              <w:left w:val="single" w:sz="4" w:space="0" w:color="auto"/>
              <w:bottom w:val="single" w:sz="4" w:space="0" w:color="auto"/>
              <w:right w:val="single" w:sz="4" w:space="0" w:color="auto"/>
            </w:tcBorders>
            <w:vAlign w:val="center"/>
            <w:hideMark/>
          </w:tcPr>
          <w:p w14:paraId="7C1AC07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0.25 to 20 </w:t>
            </w:r>
            <w:r w:rsidRPr="00176158">
              <w:rPr>
                <w:sz w:val="20"/>
              </w:rPr>
              <w:br/>
              <w:t>(Note 6)</w:t>
            </w:r>
          </w:p>
        </w:tc>
        <w:tc>
          <w:tcPr>
            <w:tcW w:w="530" w:type="pct"/>
            <w:tcBorders>
              <w:top w:val="single" w:sz="4" w:space="0" w:color="auto"/>
              <w:left w:val="single" w:sz="4" w:space="0" w:color="auto"/>
              <w:bottom w:val="single" w:sz="4" w:space="0" w:color="auto"/>
              <w:right w:val="single" w:sz="4" w:space="0" w:color="auto"/>
            </w:tcBorders>
            <w:vAlign w:val="center"/>
            <w:hideMark/>
          </w:tcPr>
          <w:p w14:paraId="2955E19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 to 20</w:t>
            </w:r>
          </w:p>
        </w:tc>
        <w:tc>
          <w:tcPr>
            <w:tcW w:w="532" w:type="pct"/>
            <w:tcBorders>
              <w:top w:val="single" w:sz="4" w:space="0" w:color="auto"/>
              <w:left w:val="single" w:sz="4" w:space="0" w:color="auto"/>
              <w:bottom w:val="single" w:sz="4" w:space="0" w:color="auto"/>
              <w:right w:val="single" w:sz="4" w:space="0" w:color="auto"/>
            </w:tcBorders>
            <w:vAlign w:val="center"/>
            <w:hideMark/>
          </w:tcPr>
          <w:p w14:paraId="5EBCCB7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 to 20</w:t>
            </w:r>
          </w:p>
        </w:tc>
        <w:tc>
          <w:tcPr>
            <w:tcW w:w="530" w:type="pct"/>
            <w:tcBorders>
              <w:top w:val="single" w:sz="4" w:space="0" w:color="auto"/>
              <w:left w:val="single" w:sz="4" w:space="0" w:color="auto"/>
              <w:bottom w:val="single" w:sz="4" w:space="0" w:color="auto"/>
              <w:right w:val="single" w:sz="4" w:space="0" w:color="auto"/>
            </w:tcBorders>
            <w:vAlign w:val="center"/>
            <w:hideMark/>
          </w:tcPr>
          <w:p w14:paraId="0BD5FA4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239</w:t>
            </w:r>
          </w:p>
        </w:tc>
        <w:tc>
          <w:tcPr>
            <w:tcW w:w="529" w:type="pct"/>
            <w:tcBorders>
              <w:top w:val="single" w:sz="4" w:space="0" w:color="auto"/>
              <w:left w:val="single" w:sz="4" w:space="0" w:color="auto"/>
              <w:bottom w:val="single" w:sz="4" w:space="0" w:color="auto"/>
              <w:right w:val="single" w:sz="4" w:space="0" w:color="auto"/>
            </w:tcBorders>
            <w:vAlign w:val="center"/>
            <w:hideMark/>
          </w:tcPr>
          <w:p w14:paraId="2AF0620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 to 5</w:t>
            </w:r>
          </w:p>
        </w:tc>
        <w:tc>
          <w:tcPr>
            <w:tcW w:w="528" w:type="pct"/>
            <w:tcBorders>
              <w:top w:val="single" w:sz="4" w:space="0" w:color="auto"/>
              <w:left w:val="single" w:sz="4" w:space="0" w:color="auto"/>
              <w:bottom w:val="single" w:sz="4" w:space="0" w:color="auto"/>
              <w:right w:val="single" w:sz="4" w:space="0" w:color="auto"/>
            </w:tcBorders>
            <w:vAlign w:val="center"/>
            <w:hideMark/>
          </w:tcPr>
          <w:p w14:paraId="62ED31E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58</w:t>
            </w:r>
          </w:p>
        </w:tc>
      </w:tr>
      <w:tr w:rsidR="00222A3F" w:rsidRPr="00176158" w14:paraId="1E585536"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0B39A04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lastRenderedPageBreak/>
              <w:t xml:space="preserve">Pulse rise and fall times </w:t>
            </w:r>
          </w:p>
        </w:tc>
        <w:tc>
          <w:tcPr>
            <w:tcW w:w="250" w:type="pct"/>
            <w:tcBorders>
              <w:top w:val="single" w:sz="4" w:space="0" w:color="auto"/>
              <w:left w:val="single" w:sz="4" w:space="0" w:color="auto"/>
              <w:bottom w:val="single" w:sz="4" w:space="0" w:color="auto"/>
              <w:right w:val="single" w:sz="4" w:space="0" w:color="auto"/>
            </w:tcBorders>
            <w:vAlign w:val="center"/>
            <w:hideMark/>
          </w:tcPr>
          <w:p w14:paraId="3CC7493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rFonts w:ascii="Symbol" w:eastAsia="Symbol" w:hAnsi="Symbol" w:cs="Symbol"/>
                <w:sz w:val="20"/>
              </w:rPr>
              <w:t>m</w:t>
            </w:r>
            <w:r w:rsidRPr="00176158">
              <w:rPr>
                <w:sz w:val="20"/>
              </w:rPr>
              <w:t>s</w:t>
            </w:r>
          </w:p>
        </w:tc>
        <w:tc>
          <w:tcPr>
            <w:tcW w:w="502" w:type="pct"/>
            <w:tcBorders>
              <w:top w:val="single" w:sz="4" w:space="0" w:color="auto"/>
              <w:left w:val="single" w:sz="4" w:space="0" w:color="auto"/>
              <w:bottom w:val="single" w:sz="4" w:space="0" w:color="auto"/>
              <w:right w:val="single" w:sz="4" w:space="0" w:color="auto"/>
            </w:tcBorders>
            <w:vAlign w:val="center"/>
            <w:hideMark/>
          </w:tcPr>
          <w:p w14:paraId="4450B95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5/5</w:t>
            </w:r>
          </w:p>
        </w:tc>
        <w:tc>
          <w:tcPr>
            <w:tcW w:w="638" w:type="pct"/>
            <w:tcBorders>
              <w:top w:val="single" w:sz="4" w:space="0" w:color="auto"/>
              <w:left w:val="single" w:sz="4" w:space="0" w:color="auto"/>
              <w:bottom w:val="single" w:sz="4" w:space="0" w:color="auto"/>
              <w:right w:val="single" w:sz="4" w:space="0" w:color="auto"/>
            </w:tcBorders>
            <w:vAlign w:val="center"/>
            <w:hideMark/>
          </w:tcPr>
          <w:p w14:paraId="67E424B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0.5/0.5</w:t>
            </w:r>
          </w:p>
        </w:tc>
        <w:tc>
          <w:tcPr>
            <w:tcW w:w="530" w:type="pct"/>
            <w:tcBorders>
              <w:top w:val="single" w:sz="4" w:space="0" w:color="auto"/>
              <w:left w:val="single" w:sz="4" w:space="0" w:color="auto"/>
              <w:bottom w:val="single" w:sz="4" w:space="0" w:color="auto"/>
              <w:right w:val="single" w:sz="4" w:space="0" w:color="auto"/>
            </w:tcBorders>
            <w:vAlign w:val="center"/>
            <w:hideMark/>
          </w:tcPr>
          <w:p w14:paraId="3660501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0.025/1.5</w:t>
            </w:r>
          </w:p>
        </w:tc>
        <w:tc>
          <w:tcPr>
            <w:tcW w:w="530" w:type="pct"/>
            <w:tcBorders>
              <w:top w:val="single" w:sz="4" w:space="0" w:color="auto"/>
              <w:left w:val="single" w:sz="4" w:space="0" w:color="auto"/>
              <w:bottom w:val="single" w:sz="4" w:space="0" w:color="auto"/>
              <w:right w:val="single" w:sz="4" w:space="0" w:color="auto"/>
            </w:tcBorders>
            <w:vAlign w:val="center"/>
            <w:hideMark/>
          </w:tcPr>
          <w:p w14:paraId="27EDB8F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&lt; 0.1</w:t>
            </w:r>
          </w:p>
        </w:tc>
        <w:tc>
          <w:tcPr>
            <w:tcW w:w="532" w:type="pct"/>
            <w:tcBorders>
              <w:top w:val="single" w:sz="4" w:space="0" w:color="auto"/>
              <w:left w:val="single" w:sz="4" w:space="0" w:color="auto"/>
              <w:bottom w:val="single" w:sz="4" w:space="0" w:color="auto"/>
              <w:right w:val="single" w:sz="4" w:space="0" w:color="auto"/>
            </w:tcBorders>
            <w:vAlign w:val="center"/>
            <w:hideMark/>
          </w:tcPr>
          <w:p w14:paraId="65DD5BB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&lt; 0.1</w:t>
            </w:r>
          </w:p>
        </w:tc>
        <w:tc>
          <w:tcPr>
            <w:tcW w:w="530" w:type="pct"/>
            <w:tcBorders>
              <w:top w:val="single" w:sz="4" w:space="0" w:color="auto"/>
              <w:left w:val="single" w:sz="4" w:space="0" w:color="auto"/>
              <w:bottom w:val="single" w:sz="4" w:space="0" w:color="auto"/>
              <w:right w:val="single" w:sz="4" w:space="0" w:color="auto"/>
            </w:tcBorders>
            <w:vAlign w:val="center"/>
            <w:hideMark/>
          </w:tcPr>
          <w:p w14:paraId="7814EEC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0.5/0.5</w:t>
            </w:r>
          </w:p>
        </w:tc>
        <w:tc>
          <w:tcPr>
            <w:tcW w:w="529" w:type="pct"/>
            <w:tcBorders>
              <w:top w:val="single" w:sz="4" w:space="0" w:color="auto"/>
              <w:left w:val="single" w:sz="4" w:space="0" w:color="auto"/>
              <w:bottom w:val="single" w:sz="4" w:space="0" w:color="auto"/>
              <w:right w:val="single" w:sz="4" w:space="0" w:color="auto"/>
            </w:tcBorders>
            <w:vAlign w:val="center"/>
            <w:hideMark/>
          </w:tcPr>
          <w:p w14:paraId="5618F39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&lt;0.05</w:t>
            </w:r>
          </w:p>
        </w:tc>
        <w:tc>
          <w:tcPr>
            <w:tcW w:w="528" w:type="pct"/>
            <w:tcBorders>
              <w:top w:val="single" w:sz="4" w:space="0" w:color="auto"/>
              <w:left w:val="single" w:sz="4" w:space="0" w:color="auto"/>
              <w:bottom w:val="single" w:sz="4" w:space="0" w:color="auto"/>
              <w:right w:val="single" w:sz="4" w:space="0" w:color="auto"/>
            </w:tcBorders>
            <w:vAlign w:val="center"/>
            <w:hideMark/>
          </w:tcPr>
          <w:p w14:paraId="1646347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w:t>
            </w:r>
          </w:p>
        </w:tc>
      </w:tr>
      <w:tr w:rsidR="00222A3F" w:rsidRPr="00176158" w14:paraId="53483C6E"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3DC9BC2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RF emission bandwidth </w:t>
            </w:r>
            <w:r w:rsidRPr="00176158">
              <w:rPr>
                <w:sz w:val="20"/>
              </w:rPr>
              <w:br/>
            </w:r>
            <w:r w:rsidRPr="00176158">
              <w:rPr>
                <w:sz w:val="20"/>
              </w:rPr>
              <w:tab/>
              <w:t xml:space="preserve">  −3 dB</w:t>
            </w:r>
          </w:p>
          <w:p w14:paraId="7F430AB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−20 dB</w:t>
            </w:r>
          </w:p>
          <w:p w14:paraId="49FEE85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−40 dB</w:t>
            </w:r>
          </w:p>
        </w:tc>
        <w:tc>
          <w:tcPr>
            <w:tcW w:w="250" w:type="pct"/>
            <w:tcBorders>
              <w:top w:val="single" w:sz="4" w:space="0" w:color="auto"/>
              <w:left w:val="single" w:sz="4" w:space="0" w:color="auto"/>
              <w:bottom w:val="single" w:sz="4" w:space="0" w:color="auto"/>
              <w:right w:val="single" w:sz="4" w:space="0" w:color="auto"/>
            </w:tcBorders>
            <w:vAlign w:val="center"/>
            <w:hideMark/>
          </w:tcPr>
          <w:p w14:paraId="5323638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MHz</w:t>
            </w:r>
          </w:p>
        </w:tc>
        <w:tc>
          <w:tcPr>
            <w:tcW w:w="502" w:type="pct"/>
            <w:tcBorders>
              <w:top w:val="single" w:sz="4" w:space="0" w:color="auto"/>
              <w:left w:val="single" w:sz="4" w:space="0" w:color="auto"/>
              <w:bottom w:val="single" w:sz="4" w:space="0" w:color="auto"/>
              <w:right w:val="single" w:sz="4" w:space="0" w:color="auto"/>
            </w:tcBorders>
            <w:vAlign w:val="center"/>
            <w:hideMark/>
          </w:tcPr>
          <w:p w14:paraId="0FAE5F21" w14:textId="62E053D8"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176</w:t>
            </w:r>
          </w:p>
          <w:p w14:paraId="2F843F1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184</w:t>
            </w:r>
          </w:p>
          <w:p w14:paraId="7F7547D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201</w:t>
            </w:r>
          </w:p>
        </w:tc>
        <w:tc>
          <w:tcPr>
            <w:tcW w:w="638" w:type="pct"/>
            <w:tcBorders>
              <w:top w:val="single" w:sz="4" w:space="0" w:color="auto"/>
              <w:left w:val="single" w:sz="4" w:space="0" w:color="auto"/>
              <w:bottom w:val="single" w:sz="4" w:space="0" w:color="auto"/>
              <w:right w:val="single" w:sz="4" w:space="0" w:color="auto"/>
            </w:tcBorders>
            <w:vAlign w:val="center"/>
          </w:tcPr>
          <w:p w14:paraId="51521849" w14:textId="52FD8392"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152</w:t>
            </w:r>
          </w:p>
          <w:p w14:paraId="557A9B3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p w14:paraId="5BA22A2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164</w:t>
            </w:r>
          </w:p>
          <w:p w14:paraId="773826C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269</w:t>
            </w:r>
          </w:p>
        </w:tc>
        <w:tc>
          <w:tcPr>
            <w:tcW w:w="530" w:type="pct"/>
            <w:tcBorders>
              <w:top w:val="single" w:sz="4" w:space="0" w:color="auto"/>
              <w:left w:val="single" w:sz="4" w:space="0" w:color="auto"/>
              <w:bottom w:val="single" w:sz="4" w:space="0" w:color="auto"/>
              <w:right w:val="single" w:sz="4" w:space="0" w:color="auto"/>
            </w:tcBorders>
            <w:vAlign w:val="center"/>
            <w:hideMark/>
          </w:tcPr>
          <w:p w14:paraId="4035AAB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(Band 1-MHz)</w:t>
            </w:r>
          </w:p>
          <w:p w14:paraId="65E30E5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25</w:t>
            </w:r>
          </w:p>
          <w:p w14:paraId="52A8F91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p>
          <w:p w14:paraId="3769B68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155</w:t>
            </w:r>
          </w:p>
        </w:tc>
        <w:tc>
          <w:tcPr>
            <w:tcW w:w="530" w:type="pct"/>
            <w:tcBorders>
              <w:top w:val="single" w:sz="4" w:space="0" w:color="auto"/>
              <w:left w:val="single" w:sz="4" w:space="0" w:color="auto"/>
              <w:bottom w:val="single" w:sz="4" w:space="0" w:color="auto"/>
              <w:right w:val="single" w:sz="4" w:space="0" w:color="auto"/>
            </w:tcBorders>
            <w:vAlign w:val="center"/>
            <w:hideMark/>
          </w:tcPr>
          <w:p w14:paraId="6D8B856C" w14:textId="62AD6CC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p>
          <w:p w14:paraId="1C8A652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90</w:t>
            </w:r>
          </w:p>
          <w:p w14:paraId="0457C98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110</w:t>
            </w:r>
          </w:p>
        </w:tc>
        <w:tc>
          <w:tcPr>
            <w:tcW w:w="532" w:type="pct"/>
            <w:tcBorders>
              <w:top w:val="single" w:sz="4" w:space="0" w:color="auto"/>
              <w:left w:val="single" w:sz="4" w:space="0" w:color="auto"/>
              <w:bottom w:val="single" w:sz="4" w:space="0" w:color="auto"/>
              <w:right w:val="single" w:sz="4" w:space="0" w:color="auto"/>
            </w:tcBorders>
            <w:vAlign w:val="center"/>
          </w:tcPr>
          <w:p w14:paraId="36DA647B" w14:textId="3232E7FC"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p>
          <w:p w14:paraId="734D9DD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p w14:paraId="03AE500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90</w:t>
            </w:r>
          </w:p>
          <w:p w14:paraId="5140D21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110</w:t>
            </w:r>
          </w:p>
        </w:tc>
        <w:tc>
          <w:tcPr>
            <w:tcW w:w="530" w:type="pct"/>
            <w:tcBorders>
              <w:top w:val="single" w:sz="4" w:space="0" w:color="auto"/>
              <w:left w:val="single" w:sz="4" w:space="0" w:color="auto"/>
              <w:bottom w:val="single" w:sz="4" w:space="0" w:color="auto"/>
              <w:right w:val="single" w:sz="4" w:space="0" w:color="auto"/>
            </w:tcBorders>
            <w:vAlign w:val="center"/>
          </w:tcPr>
          <w:p w14:paraId="3EC99DDE" w14:textId="65FA7248"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152</w:t>
            </w:r>
          </w:p>
          <w:p w14:paraId="57BA26B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p>
          <w:p w14:paraId="1B6CF96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164</w:t>
            </w:r>
          </w:p>
          <w:p w14:paraId="3EA7B41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269</w:t>
            </w:r>
          </w:p>
        </w:tc>
        <w:tc>
          <w:tcPr>
            <w:tcW w:w="529" w:type="pct"/>
            <w:tcBorders>
              <w:top w:val="single" w:sz="4" w:space="0" w:color="auto"/>
              <w:left w:val="single" w:sz="4" w:space="0" w:color="auto"/>
              <w:bottom w:val="single" w:sz="4" w:space="0" w:color="auto"/>
              <w:right w:val="single" w:sz="4" w:space="0" w:color="auto"/>
            </w:tcBorders>
            <w:vAlign w:val="center"/>
            <w:hideMark/>
          </w:tcPr>
          <w:p w14:paraId="42B5870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10</w:t>
            </w:r>
            <w:r w:rsidRPr="00176158">
              <w:rPr>
                <w:sz w:val="20"/>
                <w:lang w:eastAsia="zh-CN"/>
              </w:rPr>
              <w:br/>
              <w:t>TBD</w:t>
            </w:r>
            <w:r w:rsidRPr="00176158">
              <w:rPr>
                <w:sz w:val="20"/>
                <w:lang w:eastAsia="zh-CN"/>
              </w:rPr>
              <w:br/>
              <w:t>TBD</w:t>
            </w:r>
          </w:p>
        </w:tc>
        <w:tc>
          <w:tcPr>
            <w:tcW w:w="528" w:type="pct"/>
            <w:tcBorders>
              <w:top w:val="single" w:sz="4" w:space="0" w:color="auto"/>
              <w:left w:val="single" w:sz="4" w:space="0" w:color="auto"/>
              <w:bottom w:val="single" w:sz="4" w:space="0" w:color="auto"/>
              <w:right w:val="single" w:sz="4" w:space="0" w:color="auto"/>
            </w:tcBorders>
            <w:vAlign w:val="center"/>
            <w:hideMark/>
          </w:tcPr>
          <w:p w14:paraId="49096D0F" w14:textId="53FF15C9"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176 </w:t>
            </w:r>
          </w:p>
          <w:p w14:paraId="09A9B2A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TBD</w:t>
            </w:r>
          </w:p>
          <w:p w14:paraId="4E37F1E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TBD</w:t>
            </w:r>
          </w:p>
        </w:tc>
      </w:tr>
      <w:tr w:rsidR="00222A3F" w:rsidRPr="00176158" w14:paraId="51EDA665"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1543181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Pulse repetition frequency</w:t>
            </w:r>
          </w:p>
        </w:tc>
        <w:tc>
          <w:tcPr>
            <w:tcW w:w="250" w:type="pct"/>
            <w:tcBorders>
              <w:top w:val="single" w:sz="4" w:space="0" w:color="auto"/>
              <w:left w:val="single" w:sz="4" w:space="0" w:color="auto"/>
              <w:bottom w:val="single" w:sz="4" w:space="0" w:color="auto"/>
              <w:right w:val="single" w:sz="4" w:space="0" w:color="auto"/>
            </w:tcBorders>
            <w:vAlign w:val="center"/>
            <w:hideMark/>
          </w:tcPr>
          <w:p w14:paraId="49FED7F5" w14:textId="7BF3B3DB" w:rsidR="00222A3F" w:rsidRPr="00176158" w:rsidRDefault="002E1576"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Hz</w:t>
            </w:r>
            <w:r w:rsidR="00222A3F" w:rsidRPr="00176158">
              <w:rPr>
                <w:sz w:val="20"/>
              </w:rPr>
              <w:t xml:space="preserve"> </w:t>
            </w:r>
          </w:p>
        </w:tc>
        <w:tc>
          <w:tcPr>
            <w:tcW w:w="502" w:type="pct"/>
            <w:tcBorders>
              <w:top w:val="single" w:sz="4" w:space="0" w:color="auto"/>
              <w:left w:val="single" w:sz="4" w:space="0" w:color="auto"/>
              <w:bottom w:val="single" w:sz="4" w:space="0" w:color="auto"/>
              <w:right w:val="single" w:sz="4" w:space="0" w:color="auto"/>
            </w:tcBorders>
            <w:vAlign w:val="center"/>
            <w:hideMark/>
          </w:tcPr>
          <w:p w14:paraId="50AFAA0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4 000</w:t>
            </w:r>
          </w:p>
        </w:tc>
        <w:tc>
          <w:tcPr>
            <w:tcW w:w="638" w:type="pct"/>
            <w:tcBorders>
              <w:top w:val="single" w:sz="4" w:space="0" w:color="auto"/>
              <w:left w:val="single" w:sz="4" w:space="0" w:color="auto"/>
              <w:bottom w:val="single" w:sz="4" w:space="0" w:color="auto"/>
              <w:right w:val="single" w:sz="4" w:space="0" w:color="auto"/>
            </w:tcBorders>
            <w:vAlign w:val="center"/>
            <w:hideMark/>
          </w:tcPr>
          <w:p w14:paraId="7E1B523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4 000</w:t>
            </w:r>
          </w:p>
        </w:tc>
        <w:tc>
          <w:tcPr>
            <w:tcW w:w="530" w:type="pct"/>
            <w:tcBorders>
              <w:top w:val="single" w:sz="4" w:space="0" w:color="auto"/>
              <w:left w:val="single" w:sz="4" w:space="0" w:color="auto"/>
              <w:bottom w:val="single" w:sz="4" w:space="0" w:color="auto"/>
              <w:right w:val="single" w:sz="4" w:space="0" w:color="auto"/>
            </w:tcBorders>
            <w:vAlign w:val="center"/>
            <w:hideMark/>
          </w:tcPr>
          <w:p w14:paraId="792F041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5 000-200 000 </w:t>
            </w:r>
            <w:r w:rsidRPr="00176158">
              <w:rPr>
                <w:sz w:val="20"/>
              </w:rPr>
              <w:br/>
              <w:t>(Note 7)</w:t>
            </w:r>
          </w:p>
        </w:tc>
        <w:tc>
          <w:tcPr>
            <w:tcW w:w="530" w:type="pct"/>
            <w:tcBorders>
              <w:top w:val="single" w:sz="4" w:space="0" w:color="auto"/>
              <w:left w:val="single" w:sz="4" w:space="0" w:color="auto"/>
              <w:bottom w:val="single" w:sz="4" w:space="0" w:color="auto"/>
              <w:right w:val="single" w:sz="4" w:space="0" w:color="auto"/>
            </w:tcBorders>
            <w:vAlign w:val="center"/>
            <w:hideMark/>
          </w:tcPr>
          <w:p w14:paraId="1BBCD20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t>
            </w:r>
          </w:p>
        </w:tc>
        <w:tc>
          <w:tcPr>
            <w:tcW w:w="532" w:type="pct"/>
            <w:tcBorders>
              <w:top w:val="single" w:sz="4" w:space="0" w:color="auto"/>
              <w:left w:val="single" w:sz="4" w:space="0" w:color="auto"/>
              <w:bottom w:val="single" w:sz="4" w:space="0" w:color="auto"/>
              <w:right w:val="single" w:sz="4" w:space="0" w:color="auto"/>
            </w:tcBorders>
            <w:vAlign w:val="center"/>
            <w:hideMark/>
          </w:tcPr>
          <w:p w14:paraId="35D2312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t>
            </w:r>
          </w:p>
        </w:tc>
        <w:tc>
          <w:tcPr>
            <w:tcW w:w="530" w:type="pct"/>
            <w:tcBorders>
              <w:top w:val="single" w:sz="4" w:space="0" w:color="auto"/>
              <w:left w:val="single" w:sz="4" w:space="0" w:color="auto"/>
              <w:bottom w:val="single" w:sz="4" w:space="0" w:color="auto"/>
              <w:right w:val="single" w:sz="4" w:space="0" w:color="auto"/>
            </w:tcBorders>
            <w:vAlign w:val="center"/>
            <w:hideMark/>
          </w:tcPr>
          <w:p w14:paraId="5BB3AFF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4 000</w:t>
            </w:r>
          </w:p>
        </w:tc>
        <w:tc>
          <w:tcPr>
            <w:tcW w:w="529" w:type="pct"/>
            <w:tcBorders>
              <w:top w:val="single" w:sz="4" w:space="0" w:color="auto"/>
              <w:left w:val="single" w:sz="4" w:space="0" w:color="auto"/>
              <w:bottom w:val="single" w:sz="4" w:space="0" w:color="auto"/>
              <w:right w:val="single" w:sz="4" w:space="0" w:color="auto"/>
            </w:tcBorders>
            <w:vAlign w:val="center"/>
            <w:hideMark/>
          </w:tcPr>
          <w:p w14:paraId="177306BB" w14:textId="11454EBF"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20</w:t>
            </w:r>
            <w:r w:rsidR="002E1576" w:rsidRPr="00176158">
              <w:rPr>
                <w:sz w:val="20"/>
                <w:lang w:eastAsia="zh-CN"/>
              </w:rPr>
              <w:t>,000</w:t>
            </w:r>
            <w:r w:rsidRPr="00176158">
              <w:rPr>
                <w:sz w:val="20"/>
                <w:lang w:eastAsia="zh-CN"/>
              </w:rPr>
              <w:t xml:space="preserve">  – 60</w:t>
            </w:r>
            <w:r w:rsidR="002E1576" w:rsidRPr="00176158">
              <w:rPr>
                <w:sz w:val="20"/>
                <w:lang w:eastAsia="zh-CN"/>
              </w:rPr>
              <w:t>,000</w:t>
            </w:r>
            <w:r w:rsidRPr="00176158">
              <w:rPr>
                <w:sz w:val="20"/>
                <w:lang w:eastAsia="zh-CN"/>
              </w:rPr>
              <w:t> </w:t>
            </w:r>
          </w:p>
        </w:tc>
        <w:tc>
          <w:tcPr>
            <w:tcW w:w="528" w:type="pct"/>
            <w:tcBorders>
              <w:top w:val="single" w:sz="4" w:space="0" w:color="auto"/>
              <w:left w:val="single" w:sz="4" w:space="0" w:color="auto"/>
              <w:bottom w:val="single" w:sz="4" w:space="0" w:color="auto"/>
              <w:right w:val="single" w:sz="4" w:space="0" w:color="auto"/>
            </w:tcBorders>
            <w:vAlign w:val="center"/>
            <w:hideMark/>
          </w:tcPr>
          <w:p w14:paraId="32D5DF8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17 241</w:t>
            </w:r>
          </w:p>
        </w:tc>
      </w:tr>
      <w:tr w:rsidR="00222A3F" w:rsidRPr="00176158" w14:paraId="12FA2A66"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251554C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Pulse repetition interval</w:t>
            </w:r>
          </w:p>
        </w:tc>
        <w:tc>
          <w:tcPr>
            <w:tcW w:w="250" w:type="pct"/>
            <w:tcBorders>
              <w:top w:val="single" w:sz="4" w:space="0" w:color="auto"/>
              <w:left w:val="single" w:sz="4" w:space="0" w:color="auto"/>
              <w:bottom w:val="single" w:sz="4" w:space="0" w:color="auto"/>
              <w:right w:val="single" w:sz="4" w:space="0" w:color="auto"/>
            </w:tcBorders>
            <w:vAlign w:val="center"/>
            <w:hideMark/>
          </w:tcPr>
          <w:p w14:paraId="3E62E35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rFonts w:ascii="Symbol" w:eastAsia="Symbol" w:hAnsi="Symbol" w:cs="Symbol"/>
                <w:sz w:val="20"/>
              </w:rPr>
              <w:t>m</w:t>
            </w:r>
            <w:r w:rsidRPr="00176158">
              <w:rPr>
                <w:sz w:val="20"/>
              </w:rPr>
              <w:t>s</w:t>
            </w:r>
          </w:p>
        </w:tc>
        <w:tc>
          <w:tcPr>
            <w:tcW w:w="502" w:type="pct"/>
            <w:tcBorders>
              <w:top w:val="single" w:sz="4" w:space="0" w:color="auto"/>
              <w:left w:val="single" w:sz="4" w:space="0" w:color="auto"/>
              <w:bottom w:val="single" w:sz="4" w:space="0" w:color="auto"/>
              <w:right w:val="single" w:sz="4" w:space="0" w:color="auto"/>
            </w:tcBorders>
            <w:vAlign w:val="center"/>
            <w:hideMark/>
          </w:tcPr>
          <w:p w14:paraId="72B924A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250</w:t>
            </w:r>
          </w:p>
        </w:tc>
        <w:tc>
          <w:tcPr>
            <w:tcW w:w="638" w:type="pct"/>
            <w:tcBorders>
              <w:top w:val="single" w:sz="4" w:space="0" w:color="auto"/>
              <w:left w:val="single" w:sz="4" w:space="0" w:color="auto"/>
              <w:bottom w:val="single" w:sz="4" w:space="0" w:color="auto"/>
              <w:right w:val="single" w:sz="4" w:space="0" w:color="auto"/>
            </w:tcBorders>
            <w:vAlign w:val="center"/>
            <w:hideMark/>
          </w:tcPr>
          <w:p w14:paraId="43C0DC0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250</w:t>
            </w:r>
          </w:p>
        </w:tc>
        <w:tc>
          <w:tcPr>
            <w:tcW w:w="530" w:type="pct"/>
            <w:tcBorders>
              <w:top w:val="single" w:sz="4" w:space="0" w:color="auto"/>
              <w:left w:val="single" w:sz="4" w:space="0" w:color="auto"/>
              <w:bottom w:val="single" w:sz="4" w:space="0" w:color="auto"/>
              <w:right w:val="single" w:sz="4" w:space="0" w:color="auto"/>
            </w:tcBorders>
            <w:vAlign w:val="center"/>
            <w:hideMark/>
          </w:tcPr>
          <w:p w14:paraId="58C6215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14.30-114.03 </w:t>
            </w:r>
            <w:r w:rsidRPr="00176158">
              <w:rPr>
                <w:sz w:val="20"/>
              </w:rPr>
              <w:br/>
              <w:t>(Note 7)</w:t>
            </w:r>
          </w:p>
        </w:tc>
        <w:tc>
          <w:tcPr>
            <w:tcW w:w="530" w:type="pct"/>
            <w:tcBorders>
              <w:top w:val="single" w:sz="4" w:space="0" w:color="auto"/>
              <w:left w:val="single" w:sz="4" w:space="0" w:color="auto"/>
              <w:bottom w:val="single" w:sz="4" w:space="0" w:color="auto"/>
              <w:right w:val="single" w:sz="4" w:space="0" w:color="auto"/>
            </w:tcBorders>
            <w:vAlign w:val="center"/>
            <w:hideMark/>
          </w:tcPr>
          <w:p w14:paraId="43FA82F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30 to 80</w:t>
            </w:r>
          </w:p>
        </w:tc>
        <w:tc>
          <w:tcPr>
            <w:tcW w:w="532" w:type="pct"/>
            <w:tcBorders>
              <w:top w:val="single" w:sz="4" w:space="0" w:color="auto"/>
              <w:left w:val="single" w:sz="4" w:space="0" w:color="auto"/>
              <w:bottom w:val="single" w:sz="4" w:space="0" w:color="auto"/>
              <w:right w:val="single" w:sz="4" w:space="0" w:color="auto"/>
            </w:tcBorders>
            <w:vAlign w:val="center"/>
            <w:hideMark/>
          </w:tcPr>
          <w:p w14:paraId="7C7F0E9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30 to 80</w:t>
            </w:r>
          </w:p>
        </w:tc>
        <w:tc>
          <w:tcPr>
            <w:tcW w:w="530" w:type="pct"/>
            <w:tcBorders>
              <w:top w:val="single" w:sz="4" w:space="0" w:color="auto"/>
              <w:left w:val="single" w:sz="4" w:space="0" w:color="auto"/>
              <w:bottom w:val="single" w:sz="4" w:space="0" w:color="auto"/>
              <w:right w:val="single" w:sz="4" w:space="0" w:color="auto"/>
            </w:tcBorders>
            <w:vAlign w:val="center"/>
            <w:hideMark/>
          </w:tcPr>
          <w:p w14:paraId="315F1D3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250</w:t>
            </w:r>
          </w:p>
        </w:tc>
        <w:tc>
          <w:tcPr>
            <w:tcW w:w="529" w:type="pct"/>
            <w:tcBorders>
              <w:top w:val="single" w:sz="4" w:space="0" w:color="auto"/>
              <w:left w:val="single" w:sz="4" w:space="0" w:color="auto"/>
              <w:bottom w:val="single" w:sz="4" w:space="0" w:color="auto"/>
              <w:right w:val="single" w:sz="4" w:space="0" w:color="auto"/>
            </w:tcBorders>
            <w:vAlign w:val="center"/>
            <w:hideMark/>
          </w:tcPr>
          <w:p w14:paraId="28F135C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17 – 50</w:t>
            </w:r>
          </w:p>
        </w:tc>
        <w:tc>
          <w:tcPr>
            <w:tcW w:w="528" w:type="pct"/>
            <w:tcBorders>
              <w:top w:val="single" w:sz="4" w:space="0" w:color="auto"/>
              <w:left w:val="single" w:sz="4" w:space="0" w:color="auto"/>
              <w:bottom w:val="single" w:sz="4" w:space="0" w:color="auto"/>
              <w:right w:val="single" w:sz="4" w:space="0" w:color="auto"/>
            </w:tcBorders>
            <w:vAlign w:val="center"/>
            <w:hideMark/>
          </w:tcPr>
          <w:p w14:paraId="48A8E8D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58</w:t>
            </w:r>
          </w:p>
        </w:tc>
      </w:tr>
      <w:tr w:rsidR="00222A3F" w:rsidRPr="00176158" w14:paraId="4FA7D9F8"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223942CE" w14:textId="0A7ED3E2"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Average transmitter power (conducted) during emission time</w:t>
            </w:r>
            <w:r w:rsidR="002D09C2" w:rsidRPr="00176158">
              <w:rPr>
                <w:sz w:val="20"/>
              </w:rPr>
              <w:t xml:space="preserve"> </w:t>
            </w:r>
            <w:r w:rsidR="002D09C2" w:rsidRPr="00176158">
              <w:rPr>
                <w:i/>
                <w:iCs/>
                <w:sz w:val="20"/>
              </w:rPr>
              <w:t>[Editor’s Note: Clarify in future version what exactly is meant here. Pulse envelop power?]</w:t>
            </w:r>
          </w:p>
        </w:tc>
        <w:tc>
          <w:tcPr>
            <w:tcW w:w="250" w:type="pct"/>
            <w:tcBorders>
              <w:top w:val="single" w:sz="4" w:space="0" w:color="auto"/>
              <w:left w:val="single" w:sz="4" w:space="0" w:color="auto"/>
              <w:bottom w:val="single" w:sz="4" w:space="0" w:color="auto"/>
              <w:right w:val="single" w:sz="4" w:space="0" w:color="auto"/>
            </w:tcBorders>
            <w:vAlign w:val="center"/>
            <w:hideMark/>
          </w:tcPr>
          <w:p w14:paraId="09C491B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w:t>
            </w:r>
          </w:p>
        </w:tc>
        <w:tc>
          <w:tcPr>
            <w:tcW w:w="502" w:type="pct"/>
            <w:tcBorders>
              <w:top w:val="single" w:sz="4" w:space="0" w:color="auto"/>
              <w:left w:val="single" w:sz="4" w:space="0" w:color="auto"/>
              <w:bottom w:val="single" w:sz="4" w:space="0" w:color="auto"/>
              <w:right w:val="single" w:sz="4" w:space="0" w:color="auto"/>
            </w:tcBorders>
            <w:vAlign w:val="center"/>
            <w:hideMark/>
          </w:tcPr>
          <w:p w14:paraId="5516A16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w:t>
            </w:r>
          </w:p>
        </w:tc>
        <w:tc>
          <w:tcPr>
            <w:tcW w:w="638" w:type="pct"/>
            <w:tcBorders>
              <w:top w:val="single" w:sz="4" w:space="0" w:color="auto"/>
              <w:left w:val="single" w:sz="4" w:space="0" w:color="auto"/>
              <w:bottom w:val="single" w:sz="4" w:space="0" w:color="auto"/>
              <w:right w:val="single" w:sz="4" w:space="0" w:color="auto"/>
            </w:tcBorders>
            <w:vAlign w:val="center"/>
            <w:hideMark/>
          </w:tcPr>
          <w:p w14:paraId="603B8FD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10</w:t>
            </w:r>
          </w:p>
        </w:tc>
        <w:tc>
          <w:tcPr>
            <w:tcW w:w="530" w:type="pct"/>
            <w:tcBorders>
              <w:top w:val="single" w:sz="4" w:space="0" w:color="auto"/>
              <w:left w:val="single" w:sz="4" w:space="0" w:color="auto"/>
              <w:bottom w:val="single" w:sz="4" w:space="0" w:color="auto"/>
              <w:right w:val="single" w:sz="4" w:space="0" w:color="auto"/>
            </w:tcBorders>
            <w:vAlign w:val="center"/>
            <w:hideMark/>
          </w:tcPr>
          <w:p w14:paraId="680907C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30</w:t>
            </w:r>
          </w:p>
        </w:tc>
        <w:tc>
          <w:tcPr>
            <w:tcW w:w="530" w:type="pct"/>
            <w:tcBorders>
              <w:top w:val="single" w:sz="4" w:space="0" w:color="auto"/>
              <w:left w:val="single" w:sz="4" w:space="0" w:color="auto"/>
              <w:bottom w:val="single" w:sz="4" w:space="0" w:color="auto"/>
              <w:right w:val="single" w:sz="4" w:space="0" w:color="auto"/>
            </w:tcBorders>
            <w:vAlign w:val="center"/>
            <w:hideMark/>
          </w:tcPr>
          <w:p w14:paraId="3D7B9E9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70</w:t>
            </w:r>
          </w:p>
        </w:tc>
        <w:tc>
          <w:tcPr>
            <w:tcW w:w="532" w:type="pct"/>
            <w:tcBorders>
              <w:top w:val="single" w:sz="4" w:space="0" w:color="auto"/>
              <w:left w:val="single" w:sz="4" w:space="0" w:color="auto"/>
              <w:bottom w:val="single" w:sz="4" w:space="0" w:color="auto"/>
              <w:right w:val="single" w:sz="4" w:space="0" w:color="auto"/>
            </w:tcBorders>
            <w:vAlign w:val="center"/>
            <w:hideMark/>
          </w:tcPr>
          <w:p w14:paraId="4A7F6C5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100</w:t>
            </w:r>
          </w:p>
        </w:tc>
        <w:tc>
          <w:tcPr>
            <w:tcW w:w="530" w:type="pct"/>
            <w:tcBorders>
              <w:top w:val="single" w:sz="4" w:space="0" w:color="auto"/>
              <w:left w:val="single" w:sz="4" w:space="0" w:color="auto"/>
              <w:bottom w:val="single" w:sz="4" w:space="0" w:color="auto"/>
              <w:right w:val="single" w:sz="4" w:space="0" w:color="auto"/>
            </w:tcBorders>
            <w:vAlign w:val="center"/>
            <w:hideMark/>
          </w:tcPr>
          <w:p w14:paraId="156BC72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20</w:t>
            </w:r>
          </w:p>
        </w:tc>
        <w:tc>
          <w:tcPr>
            <w:tcW w:w="529" w:type="pct"/>
            <w:tcBorders>
              <w:top w:val="single" w:sz="4" w:space="0" w:color="auto"/>
              <w:left w:val="single" w:sz="4" w:space="0" w:color="auto"/>
              <w:bottom w:val="single" w:sz="4" w:space="0" w:color="auto"/>
              <w:right w:val="single" w:sz="4" w:space="0" w:color="auto"/>
            </w:tcBorders>
            <w:vAlign w:val="center"/>
            <w:hideMark/>
          </w:tcPr>
          <w:p w14:paraId="62C5026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120</w:t>
            </w:r>
          </w:p>
        </w:tc>
        <w:tc>
          <w:tcPr>
            <w:tcW w:w="528" w:type="pct"/>
            <w:tcBorders>
              <w:top w:val="single" w:sz="4" w:space="0" w:color="auto"/>
              <w:left w:val="single" w:sz="4" w:space="0" w:color="auto"/>
              <w:bottom w:val="single" w:sz="4" w:space="0" w:color="auto"/>
              <w:right w:val="single" w:sz="4" w:space="0" w:color="auto"/>
            </w:tcBorders>
            <w:vAlign w:val="center"/>
            <w:hideMark/>
          </w:tcPr>
          <w:p w14:paraId="3AFB242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25</w:t>
            </w:r>
          </w:p>
        </w:tc>
      </w:tr>
      <w:tr w:rsidR="00222A3F" w:rsidRPr="00176158" w14:paraId="6E169B98"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7561D01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Out-of-band emission characteristics</w:t>
            </w:r>
          </w:p>
        </w:tc>
        <w:tc>
          <w:tcPr>
            <w:tcW w:w="250" w:type="pct"/>
            <w:tcBorders>
              <w:top w:val="single" w:sz="4" w:space="0" w:color="auto"/>
              <w:left w:val="single" w:sz="4" w:space="0" w:color="auto"/>
              <w:bottom w:val="single" w:sz="4" w:space="0" w:color="auto"/>
              <w:right w:val="single" w:sz="4" w:space="0" w:color="auto"/>
            </w:tcBorders>
            <w:vAlign w:val="center"/>
            <w:hideMark/>
          </w:tcPr>
          <w:p w14:paraId="4478E9C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dBc</w:t>
            </w:r>
          </w:p>
        </w:tc>
        <w:tc>
          <w:tcPr>
            <w:tcW w:w="502" w:type="pct"/>
            <w:tcBorders>
              <w:top w:val="single" w:sz="4" w:space="0" w:color="auto"/>
              <w:left w:val="single" w:sz="4" w:space="0" w:color="auto"/>
              <w:bottom w:val="single" w:sz="4" w:space="0" w:color="auto"/>
              <w:right w:val="single" w:sz="4" w:space="0" w:color="auto"/>
            </w:tcBorders>
            <w:vAlign w:val="center"/>
            <w:hideMark/>
          </w:tcPr>
          <w:p w14:paraId="6DAC846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60</w:t>
            </w:r>
          </w:p>
        </w:tc>
        <w:tc>
          <w:tcPr>
            <w:tcW w:w="638" w:type="pct"/>
            <w:tcBorders>
              <w:top w:val="single" w:sz="4" w:space="0" w:color="auto"/>
              <w:left w:val="single" w:sz="4" w:space="0" w:color="auto"/>
              <w:bottom w:val="single" w:sz="4" w:space="0" w:color="auto"/>
              <w:right w:val="single" w:sz="4" w:space="0" w:color="auto"/>
            </w:tcBorders>
            <w:vAlign w:val="center"/>
            <w:hideMark/>
          </w:tcPr>
          <w:p w14:paraId="0E61385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63</w:t>
            </w:r>
          </w:p>
        </w:tc>
        <w:tc>
          <w:tcPr>
            <w:tcW w:w="530" w:type="pct"/>
            <w:tcBorders>
              <w:top w:val="single" w:sz="4" w:space="0" w:color="auto"/>
              <w:left w:val="single" w:sz="4" w:space="0" w:color="auto"/>
              <w:bottom w:val="single" w:sz="4" w:space="0" w:color="auto"/>
              <w:right w:val="single" w:sz="4" w:space="0" w:color="auto"/>
            </w:tcBorders>
            <w:vAlign w:val="center"/>
            <w:hideMark/>
          </w:tcPr>
          <w:p w14:paraId="42BB4D6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75</w:t>
            </w:r>
            <w:r w:rsidRPr="00176158">
              <w:rPr>
                <w:sz w:val="20"/>
              </w:rPr>
              <w:br/>
              <w:t>(through 3rd harmonic)</w:t>
            </w:r>
          </w:p>
        </w:tc>
        <w:tc>
          <w:tcPr>
            <w:tcW w:w="530" w:type="pct"/>
            <w:tcBorders>
              <w:top w:val="single" w:sz="4" w:space="0" w:color="auto"/>
              <w:left w:val="single" w:sz="4" w:space="0" w:color="auto"/>
              <w:bottom w:val="single" w:sz="4" w:space="0" w:color="auto"/>
              <w:right w:val="single" w:sz="4" w:space="0" w:color="auto"/>
            </w:tcBorders>
            <w:vAlign w:val="center"/>
            <w:hideMark/>
          </w:tcPr>
          <w:p w14:paraId="2696370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t>
            </w:r>
          </w:p>
        </w:tc>
        <w:tc>
          <w:tcPr>
            <w:tcW w:w="532" w:type="pct"/>
            <w:tcBorders>
              <w:top w:val="single" w:sz="4" w:space="0" w:color="auto"/>
              <w:left w:val="single" w:sz="4" w:space="0" w:color="auto"/>
              <w:bottom w:val="single" w:sz="4" w:space="0" w:color="auto"/>
              <w:right w:val="single" w:sz="4" w:space="0" w:color="auto"/>
            </w:tcBorders>
            <w:vAlign w:val="center"/>
            <w:hideMark/>
          </w:tcPr>
          <w:p w14:paraId="6BCAA92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t>
            </w:r>
          </w:p>
        </w:tc>
        <w:tc>
          <w:tcPr>
            <w:tcW w:w="530" w:type="pct"/>
            <w:tcBorders>
              <w:top w:val="single" w:sz="4" w:space="0" w:color="auto"/>
              <w:left w:val="single" w:sz="4" w:space="0" w:color="auto"/>
              <w:bottom w:val="single" w:sz="4" w:space="0" w:color="auto"/>
              <w:right w:val="single" w:sz="4" w:space="0" w:color="auto"/>
            </w:tcBorders>
            <w:vAlign w:val="center"/>
            <w:hideMark/>
          </w:tcPr>
          <w:p w14:paraId="58C7A57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63</w:t>
            </w:r>
          </w:p>
        </w:tc>
        <w:tc>
          <w:tcPr>
            <w:tcW w:w="529" w:type="pct"/>
            <w:tcBorders>
              <w:top w:val="single" w:sz="4" w:space="0" w:color="auto"/>
              <w:left w:val="single" w:sz="4" w:space="0" w:color="auto"/>
              <w:bottom w:val="single" w:sz="4" w:space="0" w:color="auto"/>
              <w:right w:val="single" w:sz="4" w:space="0" w:color="auto"/>
            </w:tcBorders>
            <w:vAlign w:val="center"/>
            <w:hideMark/>
          </w:tcPr>
          <w:p w14:paraId="7E249D5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bookmarkStart w:id="32" w:name="_Hlk193728907"/>
            <w:r w:rsidRPr="00176158">
              <w:rPr>
                <w:sz w:val="20"/>
                <w:lang w:eastAsia="zh-CN"/>
              </w:rPr>
              <w:t>roll off 30 dB/dec</w:t>
            </w:r>
            <w:bookmarkEnd w:id="32"/>
          </w:p>
        </w:tc>
        <w:tc>
          <w:tcPr>
            <w:tcW w:w="528" w:type="pct"/>
            <w:tcBorders>
              <w:top w:val="single" w:sz="4" w:space="0" w:color="auto"/>
              <w:left w:val="single" w:sz="4" w:space="0" w:color="auto"/>
              <w:bottom w:val="single" w:sz="4" w:space="0" w:color="auto"/>
              <w:right w:val="single" w:sz="4" w:space="0" w:color="auto"/>
            </w:tcBorders>
            <w:vAlign w:val="center"/>
            <w:hideMark/>
          </w:tcPr>
          <w:p w14:paraId="5DB46F1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roll off 30 dB/dec</w:t>
            </w:r>
          </w:p>
        </w:tc>
      </w:tr>
      <w:tr w:rsidR="00222A3F" w:rsidRPr="00176158" w14:paraId="1C777EE1"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745C190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Spurious emission characteristics (conducted)</w:t>
            </w:r>
          </w:p>
        </w:tc>
        <w:tc>
          <w:tcPr>
            <w:tcW w:w="250" w:type="pct"/>
            <w:tcBorders>
              <w:top w:val="single" w:sz="4" w:space="0" w:color="auto"/>
              <w:left w:val="single" w:sz="4" w:space="0" w:color="auto"/>
              <w:bottom w:val="single" w:sz="4" w:space="0" w:color="auto"/>
              <w:right w:val="single" w:sz="4" w:space="0" w:color="auto"/>
            </w:tcBorders>
            <w:vAlign w:val="center"/>
            <w:hideMark/>
          </w:tcPr>
          <w:p w14:paraId="0C399A8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dBc</w:t>
            </w:r>
          </w:p>
        </w:tc>
        <w:tc>
          <w:tcPr>
            <w:tcW w:w="502" w:type="pct"/>
            <w:tcBorders>
              <w:top w:val="single" w:sz="4" w:space="0" w:color="auto"/>
              <w:left w:val="single" w:sz="4" w:space="0" w:color="auto"/>
              <w:bottom w:val="single" w:sz="4" w:space="0" w:color="auto"/>
              <w:right w:val="single" w:sz="4" w:space="0" w:color="auto"/>
            </w:tcBorders>
            <w:vAlign w:val="center"/>
            <w:hideMark/>
          </w:tcPr>
          <w:p w14:paraId="18EA1DA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−72</w:t>
            </w:r>
          </w:p>
        </w:tc>
        <w:tc>
          <w:tcPr>
            <w:tcW w:w="638" w:type="pct"/>
            <w:tcBorders>
              <w:top w:val="single" w:sz="4" w:space="0" w:color="auto"/>
              <w:left w:val="single" w:sz="4" w:space="0" w:color="auto"/>
              <w:bottom w:val="single" w:sz="4" w:space="0" w:color="auto"/>
              <w:right w:val="single" w:sz="4" w:space="0" w:color="auto"/>
            </w:tcBorders>
            <w:vAlign w:val="center"/>
            <w:hideMark/>
          </w:tcPr>
          <w:p w14:paraId="6880B67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−87</w:t>
            </w:r>
          </w:p>
        </w:tc>
        <w:tc>
          <w:tcPr>
            <w:tcW w:w="530" w:type="pct"/>
            <w:tcBorders>
              <w:top w:val="single" w:sz="4" w:space="0" w:color="auto"/>
              <w:left w:val="single" w:sz="4" w:space="0" w:color="auto"/>
              <w:bottom w:val="single" w:sz="4" w:space="0" w:color="auto"/>
              <w:right w:val="single" w:sz="4" w:space="0" w:color="auto"/>
            </w:tcBorders>
            <w:vAlign w:val="center"/>
            <w:hideMark/>
          </w:tcPr>
          <w:p w14:paraId="2CE48D1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−60</w:t>
            </w:r>
          </w:p>
        </w:tc>
        <w:tc>
          <w:tcPr>
            <w:tcW w:w="530" w:type="pct"/>
            <w:tcBorders>
              <w:top w:val="single" w:sz="4" w:space="0" w:color="auto"/>
              <w:left w:val="single" w:sz="4" w:space="0" w:color="auto"/>
              <w:bottom w:val="single" w:sz="4" w:space="0" w:color="auto"/>
              <w:right w:val="single" w:sz="4" w:space="0" w:color="auto"/>
            </w:tcBorders>
            <w:vAlign w:val="center"/>
            <w:hideMark/>
          </w:tcPr>
          <w:p w14:paraId="57052BA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SM.329</w:t>
            </w:r>
          </w:p>
        </w:tc>
        <w:tc>
          <w:tcPr>
            <w:tcW w:w="532" w:type="pct"/>
            <w:tcBorders>
              <w:top w:val="single" w:sz="4" w:space="0" w:color="auto"/>
              <w:left w:val="single" w:sz="4" w:space="0" w:color="auto"/>
              <w:bottom w:val="single" w:sz="4" w:space="0" w:color="auto"/>
              <w:right w:val="single" w:sz="4" w:space="0" w:color="auto"/>
            </w:tcBorders>
            <w:vAlign w:val="center"/>
            <w:hideMark/>
          </w:tcPr>
          <w:p w14:paraId="7C689B6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SM.329-</w:t>
            </w:r>
          </w:p>
        </w:tc>
        <w:tc>
          <w:tcPr>
            <w:tcW w:w="530" w:type="pct"/>
            <w:tcBorders>
              <w:top w:val="single" w:sz="4" w:space="0" w:color="auto"/>
              <w:left w:val="single" w:sz="4" w:space="0" w:color="auto"/>
              <w:bottom w:val="single" w:sz="4" w:space="0" w:color="auto"/>
              <w:right w:val="single" w:sz="4" w:space="0" w:color="auto"/>
            </w:tcBorders>
            <w:vAlign w:val="center"/>
            <w:hideMark/>
          </w:tcPr>
          <w:p w14:paraId="541DBFC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−87</w:t>
            </w:r>
          </w:p>
        </w:tc>
        <w:tc>
          <w:tcPr>
            <w:tcW w:w="529" w:type="pct"/>
            <w:tcBorders>
              <w:top w:val="single" w:sz="4" w:space="0" w:color="auto"/>
              <w:left w:val="single" w:sz="4" w:space="0" w:color="auto"/>
              <w:bottom w:val="single" w:sz="4" w:space="0" w:color="auto"/>
              <w:right w:val="single" w:sz="4" w:space="0" w:color="auto"/>
            </w:tcBorders>
            <w:vAlign w:val="center"/>
            <w:hideMark/>
          </w:tcPr>
          <w:p w14:paraId="1453836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bookmarkStart w:id="33" w:name="_Hlk193728924"/>
            <w:r w:rsidRPr="00176158">
              <w:rPr>
                <w:sz w:val="20"/>
              </w:rPr>
              <w:t xml:space="preserve">Rec ITU-R -SM.329-13 </w:t>
            </w:r>
            <w:r w:rsidRPr="00176158">
              <w:rPr>
                <w:sz w:val="20"/>
              </w:rPr>
              <w:br/>
            </w:r>
            <w:r w:rsidRPr="00176158">
              <w:rPr>
                <w:sz w:val="20"/>
                <w:lang w:eastAsia="zh-CN"/>
              </w:rPr>
              <w:t>Chapter 4.2 Table 2</w:t>
            </w:r>
            <w:r w:rsidRPr="00176158">
              <w:rPr>
                <w:sz w:val="20"/>
                <w:highlight w:val="cyan"/>
                <w:lang w:eastAsia="zh-CN"/>
              </w:rPr>
              <w:t xml:space="preserve"> </w:t>
            </w:r>
            <w:bookmarkEnd w:id="33"/>
          </w:p>
        </w:tc>
        <w:tc>
          <w:tcPr>
            <w:tcW w:w="528" w:type="pct"/>
            <w:tcBorders>
              <w:top w:val="single" w:sz="4" w:space="0" w:color="auto"/>
              <w:left w:val="single" w:sz="4" w:space="0" w:color="auto"/>
              <w:bottom w:val="single" w:sz="4" w:space="0" w:color="auto"/>
              <w:right w:val="single" w:sz="4" w:space="0" w:color="auto"/>
            </w:tcBorders>
            <w:vAlign w:val="center"/>
            <w:hideMark/>
          </w:tcPr>
          <w:p w14:paraId="62E5944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 xml:space="preserve">Rec ITU-R -SM.329-13 </w:t>
            </w:r>
            <w:r w:rsidRPr="00176158">
              <w:rPr>
                <w:sz w:val="20"/>
              </w:rPr>
              <w:br/>
            </w:r>
            <w:r w:rsidRPr="00176158">
              <w:rPr>
                <w:sz w:val="20"/>
                <w:lang w:eastAsia="zh-CN"/>
              </w:rPr>
              <w:t>Chapter 4.2 Table 2</w:t>
            </w:r>
          </w:p>
        </w:tc>
      </w:tr>
      <w:tr w:rsidR="00222A3F" w:rsidRPr="00176158" w14:paraId="387A0198" w14:textId="77777777" w:rsidTr="00E76505">
        <w:trPr>
          <w:cantSplit/>
          <w:trHeight w:val="20"/>
          <w:jc w:val="center"/>
        </w:trPr>
        <w:tc>
          <w:tcPr>
            <w:tcW w:w="3413" w:type="pct"/>
            <w:gridSpan w:val="7"/>
            <w:tcBorders>
              <w:top w:val="single" w:sz="4" w:space="0" w:color="auto"/>
              <w:left w:val="single" w:sz="4" w:space="0" w:color="auto"/>
              <w:bottom w:val="single" w:sz="4" w:space="0" w:color="auto"/>
              <w:right w:val="single" w:sz="4" w:space="0" w:color="auto"/>
            </w:tcBorders>
            <w:vAlign w:val="center"/>
            <w:hideMark/>
          </w:tcPr>
          <w:p w14:paraId="2F4B51F6" w14:textId="77777777" w:rsidR="00222A3F" w:rsidRPr="00176158" w:rsidRDefault="00222A3F" w:rsidP="001306A9">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rPr>
            </w:pPr>
            <w:r w:rsidRPr="00176158">
              <w:rPr>
                <w:b/>
                <w:bCs/>
                <w:sz w:val="20"/>
              </w:rPr>
              <w:lastRenderedPageBreak/>
              <w:t>Receiver</w:t>
            </w:r>
          </w:p>
        </w:tc>
        <w:tc>
          <w:tcPr>
            <w:tcW w:w="530" w:type="pct"/>
            <w:tcBorders>
              <w:top w:val="single" w:sz="4" w:space="0" w:color="auto"/>
              <w:left w:val="single" w:sz="4" w:space="0" w:color="auto"/>
              <w:bottom w:val="single" w:sz="4" w:space="0" w:color="auto"/>
              <w:right w:val="single" w:sz="4" w:space="0" w:color="auto"/>
            </w:tcBorders>
          </w:tcPr>
          <w:p w14:paraId="77940422" w14:textId="77777777" w:rsidR="00222A3F" w:rsidRPr="00176158" w:rsidRDefault="00222A3F" w:rsidP="001306A9">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rPr>
            </w:pPr>
          </w:p>
        </w:tc>
        <w:tc>
          <w:tcPr>
            <w:tcW w:w="529" w:type="pct"/>
            <w:tcBorders>
              <w:top w:val="single" w:sz="4" w:space="0" w:color="auto"/>
              <w:left w:val="single" w:sz="4" w:space="0" w:color="auto"/>
              <w:bottom w:val="single" w:sz="4" w:space="0" w:color="auto"/>
              <w:right w:val="single" w:sz="4" w:space="0" w:color="auto"/>
            </w:tcBorders>
          </w:tcPr>
          <w:p w14:paraId="046F8E48" w14:textId="77777777" w:rsidR="00222A3F" w:rsidRPr="00176158" w:rsidRDefault="00222A3F" w:rsidP="001306A9">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highlight w:val="yellow"/>
              </w:rPr>
            </w:pPr>
          </w:p>
        </w:tc>
        <w:tc>
          <w:tcPr>
            <w:tcW w:w="528" w:type="pct"/>
            <w:tcBorders>
              <w:top w:val="single" w:sz="4" w:space="0" w:color="auto"/>
              <w:left w:val="single" w:sz="4" w:space="0" w:color="auto"/>
              <w:bottom w:val="single" w:sz="4" w:space="0" w:color="auto"/>
              <w:right w:val="single" w:sz="4" w:space="0" w:color="auto"/>
            </w:tcBorders>
          </w:tcPr>
          <w:p w14:paraId="46B2126F" w14:textId="77777777" w:rsidR="00222A3F" w:rsidRPr="00176158" w:rsidRDefault="00222A3F" w:rsidP="001306A9">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highlight w:val="yellow"/>
              </w:rPr>
            </w:pPr>
          </w:p>
        </w:tc>
      </w:tr>
      <w:tr w:rsidR="00222A3F" w:rsidRPr="00176158" w14:paraId="054A2E1E"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3B9BF2D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Receiver IF bandwidth</w:t>
            </w:r>
            <w:r w:rsidRPr="00176158">
              <w:rPr>
                <w:sz w:val="20"/>
              </w:rPr>
              <w:br/>
            </w:r>
            <w:r w:rsidRPr="00176158">
              <w:rPr>
                <w:sz w:val="20"/>
              </w:rPr>
              <w:tab/>
              <w:t>−3 dB</w:t>
            </w:r>
          </w:p>
          <w:p w14:paraId="68BF2A8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−20 dB</w:t>
            </w:r>
          </w:p>
          <w:p w14:paraId="08CF0E0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−60 dB</w:t>
            </w:r>
          </w:p>
        </w:tc>
        <w:tc>
          <w:tcPr>
            <w:tcW w:w="250" w:type="pct"/>
            <w:tcBorders>
              <w:top w:val="single" w:sz="4" w:space="0" w:color="auto"/>
              <w:left w:val="single" w:sz="4" w:space="0" w:color="auto"/>
              <w:bottom w:val="single" w:sz="4" w:space="0" w:color="auto"/>
              <w:right w:val="single" w:sz="4" w:space="0" w:color="auto"/>
            </w:tcBorders>
            <w:vAlign w:val="center"/>
            <w:hideMark/>
          </w:tcPr>
          <w:p w14:paraId="0A5AEB7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MHz</w:t>
            </w:r>
          </w:p>
        </w:tc>
        <w:tc>
          <w:tcPr>
            <w:tcW w:w="502" w:type="pct"/>
            <w:tcBorders>
              <w:top w:val="single" w:sz="4" w:space="0" w:color="auto"/>
              <w:left w:val="single" w:sz="4" w:space="0" w:color="auto"/>
              <w:bottom w:val="single" w:sz="4" w:space="0" w:color="auto"/>
              <w:right w:val="single" w:sz="4" w:space="0" w:color="auto"/>
            </w:tcBorders>
            <w:vAlign w:val="center"/>
            <w:hideMark/>
          </w:tcPr>
          <w:p w14:paraId="5D08909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w:t>
            </w:r>
          </w:p>
          <w:p w14:paraId="2C9FF8E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32</w:t>
            </w:r>
          </w:p>
          <w:p w14:paraId="101D708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58</w:t>
            </w:r>
          </w:p>
        </w:tc>
        <w:tc>
          <w:tcPr>
            <w:tcW w:w="638" w:type="pct"/>
            <w:tcBorders>
              <w:top w:val="single" w:sz="4" w:space="0" w:color="auto"/>
              <w:left w:val="single" w:sz="4" w:space="0" w:color="auto"/>
              <w:bottom w:val="single" w:sz="4" w:space="0" w:color="auto"/>
              <w:right w:val="single" w:sz="4" w:space="0" w:color="auto"/>
            </w:tcBorders>
            <w:vAlign w:val="center"/>
            <w:hideMark/>
          </w:tcPr>
          <w:p w14:paraId="5473532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w:t>
            </w:r>
          </w:p>
          <w:p w14:paraId="674A8E2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32</w:t>
            </w:r>
          </w:p>
          <w:p w14:paraId="323D7AB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58</w:t>
            </w:r>
          </w:p>
        </w:tc>
        <w:tc>
          <w:tcPr>
            <w:tcW w:w="530" w:type="pct"/>
            <w:tcBorders>
              <w:top w:val="single" w:sz="4" w:space="0" w:color="auto"/>
              <w:left w:val="single" w:sz="4" w:space="0" w:color="auto"/>
              <w:bottom w:val="single" w:sz="4" w:space="0" w:color="auto"/>
              <w:right w:val="single" w:sz="4" w:space="0" w:color="auto"/>
            </w:tcBorders>
            <w:vAlign w:val="center"/>
            <w:hideMark/>
          </w:tcPr>
          <w:p w14:paraId="7B98951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53</w:t>
            </w:r>
          </w:p>
          <w:p w14:paraId="279B92E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70</w:t>
            </w:r>
          </w:p>
          <w:p w14:paraId="166081B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114</w:t>
            </w:r>
          </w:p>
        </w:tc>
        <w:tc>
          <w:tcPr>
            <w:tcW w:w="530" w:type="pct"/>
            <w:tcBorders>
              <w:top w:val="single" w:sz="4" w:space="0" w:color="auto"/>
              <w:left w:val="single" w:sz="4" w:space="0" w:color="auto"/>
              <w:bottom w:val="single" w:sz="4" w:space="0" w:color="auto"/>
              <w:right w:val="single" w:sz="4" w:space="0" w:color="auto"/>
            </w:tcBorders>
            <w:vAlign w:val="center"/>
            <w:hideMark/>
          </w:tcPr>
          <w:p w14:paraId="0F5D076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20</w:t>
            </w:r>
          </w:p>
          <w:p w14:paraId="7EF0A2B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40</w:t>
            </w:r>
          </w:p>
          <w:p w14:paraId="709E890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p>
        </w:tc>
        <w:tc>
          <w:tcPr>
            <w:tcW w:w="532" w:type="pct"/>
            <w:tcBorders>
              <w:top w:val="single" w:sz="4" w:space="0" w:color="auto"/>
              <w:left w:val="single" w:sz="4" w:space="0" w:color="auto"/>
              <w:bottom w:val="single" w:sz="4" w:space="0" w:color="auto"/>
              <w:right w:val="single" w:sz="4" w:space="0" w:color="auto"/>
            </w:tcBorders>
            <w:vAlign w:val="center"/>
            <w:hideMark/>
          </w:tcPr>
          <w:p w14:paraId="0CFC209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20</w:t>
            </w:r>
          </w:p>
          <w:p w14:paraId="3F7A561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40</w:t>
            </w:r>
          </w:p>
          <w:p w14:paraId="534543B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p>
        </w:tc>
        <w:tc>
          <w:tcPr>
            <w:tcW w:w="530" w:type="pct"/>
            <w:tcBorders>
              <w:top w:val="single" w:sz="4" w:space="0" w:color="auto"/>
              <w:left w:val="single" w:sz="4" w:space="0" w:color="auto"/>
              <w:bottom w:val="single" w:sz="4" w:space="0" w:color="auto"/>
              <w:right w:val="single" w:sz="4" w:space="0" w:color="auto"/>
            </w:tcBorders>
            <w:vAlign w:val="center"/>
            <w:hideMark/>
          </w:tcPr>
          <w:p w14:paraId="23428B8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15</w:t>
            </w:r>
          </w:p>
          <w:p w14:paraId="4AEFBD0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32</w:t>
            </w:r>
          </w:p>
          <w:p w14:paraId="6A332FC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58</w:t>
            </w:r>
          </w:p>
        </w:tc>
        <w:tc>
          <w:tcPr>
            <w:tcW w:w="529" w:type="pct"/>
            <w:tcBorders>
              <w:top w:val="single" w:sz="4" w:space="0" w:color="auto"/>
              <w:left w:val="single" w:sz="4" w:space="0" w:color="auto"/>
              <w:bottom w:val="single" w:sz="4" w:space="0" w:color="auto"/>
              <w:right w:val="single" w:sz="4" w:space="0" w:color="auto"/>
            </w:tcBorders>
            <w:vAlign w:val="center"/>
            <w:hideMark/>
          </w:tcPr>
          <w:p w14:paraId="48BC994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TBD</w:t>
            </w:r>
          </w:p>
        </w:tc>
        <w:tc>
          <w:tcPr>
            <w:tcW w:w="528" w:type="pct"/>
            <w:tcBorders>
              <w:top w:val="single" w:sz="4" w:space="0" w:color="auto"/>
              <w:left w:val="single" w:sz="4" w:space="0" w:color="auto"/>
              <w:bottom w:val="single" w:sz="4" w:space="0" w:color="auto"/>
              <w:right w:val="single" w:sz="4" w:space="0" w:color="auto"/>
            </w:tcBorders>
            <w:vAlign w:val="center"/>
            <w:hideMark/>
          </w:tcPr>
          <w:p w14:paraId="0651AE5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5</w:t>
            </w:r>
          </w:p>
          <w:p w14:paraId="0699D5C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TBD</w:t>
            </w:r>
          </w:p>
          <w:p w14:paraId="56AB50D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TBD</w:t>
            </w:r>
          </w:p>
        </w:tc>
      </w:tr>
      <w:tr w:rsidR="00222A3F" w:rsidRPr="00176158" w14:paraId="6F69EA42"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09D7E3BB" w14:textId="1429ABC8"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Sensitivity </w:t>
            </w:r>
            <w:r w:rsidR="00325D16" w:rsidRPr="00176158">
              <w:rPr>
                <w:rFonts w:eastAsia="Batang"/>
                <w:sz w:val="20"/>
              </w:rPr>
              <w:t>(MDS)</w:t>
            </w:r>
            <w:r w:rsidR="00325D16" w:rsidRPr="00176158">
              <w:rPr>
                <w:rFonts w:eastAsia="Batang"/>
                <w:sz w:val="20"/>
              </w:rPr>
              <w:br/>
              <w:t>(at RX input. SNR = 12 dB)</w:t>
            </w:r>
          </w:p>
        </w:tc>
        <w:tc>
          <w:tcPr>
            <w:tcW w:w="250" w:type="pct"/>
            <w:tcBorders>
              <w:top w:val="single" w:sz="4" w:space="0" w:color="auto"/>
              <w:left w:val="single" w:sz="4" w:space="0" w:color="auto"/>
              <w:bottom w:val="single" w:sz="4" w:space="0" w:color="auto"/>
              <w:right w:val="single" w:sz="4" w:space="0" w:color="auto"/>
            </w:tcBorders>
            <w:vAlign w:val="center"/>
            <w:hideMark/>
          </w:tcPr>
          <w:p w14:paraId="3A48449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dBm</w:t>
            </w:r>
          </w:p>
        </w:tc>
        <w:tc>
          <w:tcPr>
            <w:tcW w:w="502" w:type="pct"/>
            <w:tcBorders>
              <w:top w:val="single" w:sz="4" w:space="0" w:color="auto"/>
              <w:left w:val="single" w:sz="4" w:space="0" w:color="auto"/>
              <w:bottom w:val="single" w:sz="4" w:space="0" w:color="auto"/>
              <w:right w:val="single" w:sz="4" w:space="0" w:color="auto"/>
            </w:tcBorders>
            <w:vAlign w:val="center"/>
            <w:hideMark/>
          </w:tcPr>
          <w:p w14:paraId="017B3B0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−147</w:t>
            </w:r>
          </w:p>
          <w:p w14:paraId="6F9458E7" w14:textId="2AEAB321"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638" w:type="pct"/>
            <w:tcBorders>
              <w:top w:val="single" w:sz="4" w:space="0" w:color="auto"/>
              <w:left w:val="single" w:sz="4" w:space="0" w:color="auto"/>
              <w:bottom w:val="single" w:sz="4" w:space="0" w:color="auto"/>
              <w:right w:val="single" w:sz="4" w:space="0" w:color="auto"/>
            </w:tcBorders>
            <w:vAlign w:val="center"/>
            <w:hideMark/>
          </w:tcPr>
          <w:p w14:paraId="29237C3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−141</w:t>
            </w:r>
          </w:p>
          <w:p w14:paraId="51606D4B" w14:textId="08E6C63E"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30" w:type="pct"/>
            <w:tcBorders>
              <w:top w:val="single" w:sz="4" w:space="0" w:color="auto"/>
              <w:left w:val="single" w:sz="4" w:space="0" w:color="auto"/>
              <w:bottom w:val="single" w:sz="4" w:space="0" w:color="auto"/>
              <w:right w:val="single" w:sz="4" w:space="0" w:color="auto"/>
            </w:tcBorders>
            <w:vAlign w:val="center"/>
            <w:hideMark/>
          </w:tcPr>
          <w:p w14:paraId="7B4DBBF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−121</w:t>
            </w:r>
          </w:p>
          <w:p w14:paraId="70321919" w14:textId="184FF66B"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30" w:type="pct"/>
            <w:tcBorders>
              <w:top w:val="single" w:sz="4" w:space="0" w:color="auto"/>
              <w:left w:val="single" w:sz="4" w:space="0" w:color="auto"/>
              <w:bottom w:val="single" w:sz="4" w:space="0" w:color="auto"/>
              <w:right w:val="single" w:sz="4" w:space="0" w:color="auto"/>
            </w:tcBorders>
            <w:vAlign w:val="center"/>
            <w:hideMark/>
          </w:tcPr>
          <w:p w14:paraId="4CF9D0D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t>
            </w:r>
          </w:p>
        </w:tc>
        <w:tc>
          <w:tcPr>
            <w:tcW w:w="532" w:type="pct"/>
            <w:tcBorders>
              <w:top w:val="single" w:sz="4" w:space="0" w:color="auto"/>
              <w:left w:val="single" w:sz="4" w:space="0" w:color="auto"/>
              <w:bottom w:val="single" w:sz="4" w:space="0" w:color="auto"/>
              <w:right w:val="single" w:sz="4" w:space="0" w:color="auto"/>
            </w:tcBorders>
            <w:vAlign w:val="center"/>
            <w:hideMark/>
          </w:tcPr>
          <w:p w14:paraId="26CD8C3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t>
            </w:r>
          </w:p>
        </w:tc>
        <w:tc>
          <w:tcPr>
            <w:tcW w:w="530" w:type="pct"/>
            <w:tcBorders>
              <w:top w:val="single" w:sz="4" w:space="0" w:color="auto"/>
              <w:left w:val="single" w:sz="4" w:space="0" w:color="auto"/>
              <w:bottom w:val="single" w:sz="4" w:space="0" w:color="auto"/>
              <w:right w:val="single" w:sz="4" w:space="0" w:color="auto"/>
            </w:tcBorders>
            <w:vAlign w:val="center"/>
            <w:hideMark/>
          </w:tcPr>
          <w:p w14:paraId="3688F81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−141</w:t>
            </w:r>
          </w:p>
        </w:tc>
        <w:tc>
          <w:tcPr>
            <w:tcW w:w="529" w:type="pct"/>
            <w:tcBorders>
              <w:top w:val="single" w:sz="4" w:space="0" w:color="auto"/>
              <w:left w:val="single" w:sz="4" w:space="0" w:color="auto"/>
              <w:bottom w:val="single" w:sz="4" w:space="0" w:color="auto"/>
              <w:right w:val="single" w:sz="4" w:space="0" w:color="auto"/>
            </w:tcBorders>
            <w:vAlign w:val="center"/>
            <w:hideMark/>
          </w:tcPr>
          <w:p w14:paraId="3FA2699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 xml:space="preserve">−148 </w:t>
            </w:r>
          </w:p>
        </w:tc>
        <w:tc>
          <w:tcPr>
            <w:tcW w:w="528" w:type="pct"/>
            <w:tcBorders>
              <w:top w:val="single" w:sz="4" w:space="0" w:color="auto"/>
              <w:left w:val="single" w:sz="4" w:space="0" w:color="auto"/>
              <w:bottom w:val="single" w:sz="4" w:space="0" w:color="auto"/>
              <w:right w:val="single" w:sz="4" w:space="0" w:color="auto"/>
            </w:tcBorders>
            <w:vAlign w:val="center"/>
            <w:hideMark/>
          </w:tcPr>
          <w:p w14:paraId="54B99A8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−136</w:t>
            </w:r>
          </w:p>
        </w:tc>
      </w:tr>
      <w:tr w:rsidR="00222A3F" w:rsidRPr="00176158" w14:paraId="1A67A0D2"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4D4CCF2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Receiver noise figure</w:t>
            </w:r>
          </w:p>
        </w:tc>
        <w:tc>
          <w:tcPr>
            <w:tcW w:w="250" w:type="pct"/>
            <w:tcBorders>
              <w:top w:val="single" w:sz="4" w:space="0" w:color="auto"/>
              <w:left w:val="single" w:sz="4" w:space="0" w:color="auto"/>
              <w:bottom w:val="single" w:sz="4" w:space="0" w:color="auto"/>
              <w:right w:val="single" w:sz="4" w:space="0" w:color="auto"/>
            </w:tcBorders>
            <w:vAlign w:val="center"/>
            <w:hideMark/>
          </w:tcPr>
          <w:p w14:paraId="16B4CC1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w:t>
            </w:r>
          </w:p>
        </w:tc>
        <w:tc>
          <w:tcPr>
            <w:tcW w:w="502" w:type="pct"/>
            <w:tcBorders>
              <w:top w:val="single" w:sz="4" w:space="0" w:color="auto"/>
              <w:left w:val="single" w:sz="4" w:space="0" w:color="auto"/>
              <w:bottom w:val="single" w:sz="4" w:space="0" w:color="auto"/>
              <w:right w:val="single" w:sz="4" w:space="0" w:color="auto"/>
            </w:tcBorders>
            <w:vAlign w:val="center"/>
            <w:hideMark/>
          </w:tcPr>
          <w:p w14:paraId="3106408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w:t>
            </w:r>
          </w:p>
        </w:tc>
        <w:tc>
          <w:tcPr>
            <w:tcW w:w="638" w:type="pct"/>
            <w:tcBorders>
              <w:top w:val="single" w:sz="4" w:space="0" w:color="auto"/>
              <w:left w:val="single" w:sz="4" w:space="0" w:color="auto"/>
              <w:bottom w:val="single" w:sz="4" w:space="0" w:color="auto"/>
              <w:right w:val="single" w:sz="4" w:space="0" w:color="auto"/>
            </w:tcBorders>
            <w:vAlign w:val="center"/>
            <w:hideMark/>
          </w:tcPr>
          <w:p w14:paraId="57E77C4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w:t>
            </w:r>
          </w:p>
        </w:tc>
        <w:tc>
          <w:tcPr>
            <w:tcW w:w="530" w:type="pct"/>
            <w:tcBorders>
              <w:top w:val="single" w:sz="4" w:space="0" w:color="auto"/>
              <w:left w:val="single" w:sz="4" w:space="0" w:color="auto"/>
              <w:bottom w:val="single" w:sz="4" w:space="0" w:color="auto"/>
              <w:right w:val="single" w:sz="4" w:space="0" w:color="auto"/>
            </w:tcBorders>
            <w:vAlign w:val="center"/>
            <w:hideMark/>
          </w:tcPr>
          <w:p w14:paraId="669675F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w:t>
            </w:r>
          </w:p>
        </w:tc>
        <w:tc>
          <w:tcPr>
            <w:tcW w:w="530" w:type="pct"/>
            <w:tcBorders>
              <w:top w:val="single" w:sz="4" w:space="0" w:color="auto"/>
              <w:left w:val="single" w:sz="4" w:space="0" w:color="auto"/>
              <w:bottom w:val="single" w:sz="4" w:space="0" w:color="auto"/>
              <w:right w:val="single" w:sz="4" w:space="0" w:color="auto"/>
            </w:tcBorders>
            <w:vAlign w:val="center"/>
            <w:hideMark/>
          </w:tcPr>
          <w:p w14:paraId="3538995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w:t>
            </w:r>
          </w:p>
        </w:tc>
        <w:tc>
          <w:tcPr>
            <w:tcW w:w="532" w:type="pct"/>
            <w:tcBorders>
              <w:top w:val="single" w:sz="4" w:space="0" w:color="auto"/>
              <w:left w:val="single" w:sz="4" w:space="0" w:color="auto"/>
              <w:bottom w:val="single" w:sz="4" w:space="0" w:color="auto"/>
              <w:right w:val="single" w:sz="4" w:space="0" w:color="auto"/>
            </w:tcBorders>
            <w:vAlign w:val="center"/>
            <w:hideMark/>
          </w:tcPr>
          <w:p w14:paraId="575E735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w:t>
            </w:r>
          </w:p>
        </w:tc>
        <w:tc>
          <w:tcPr>
            <w:tcW w:w="530" w:type="pct"/>
            <w:tcBorders>
              <w:top w:val="single" w:sz="4" w:space="0" w:color="auto"/>
              <w:left w:val="single" w:sz="4" w:space="0" w:color="auto"/>
              <w:bottom w:val="single" w:sz="4" w:space="0" w:color="auto"/>
              <w:right w:val="single" w:sz="4" w:space="0" w:color="auto"/>
            </w:tcBorders>
            <w:vAlign w:val="center"/>
            <w:hideMark/>
          </w:tcPr>
          <w:p w14:paraId="5D7AE1C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hideMark/>
          </w:tcPr>
          <w:p w14:paraId="4E34C36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4</w:t>
            </w:r>
          </w:p>
        </w:tc>
        <w:tc>
          <w:tcPr>
            <w:tcW w:w="528" w:type="pct"/>
            <w:tcBorders>
              <w:top w:val="single" w:sz="4" w:space="0" w:color="auto"/>
              <w:left w:val="single" w:sz="4" w:space="0" w:color="auto"/>
              <w:bottom w:val="single" w:sz="4" w:space="0" w:color="auto"/>
              <w:right w:val="single" w:sz="4" w:space="0" w:color="auto"/>
            </w:tcBorders>
            <w:vAlign w:val="center"/>
            <w:hideMark/>
          </w:tcPr>
          <w:p w14:paraId="5939D32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1.7</w:t>
            </w:r>
          </w:p>
        </w:tc>
      </w:tr>
      <w:tr w:rsidR="00222A3F" w:rsidRPr="00176158" w14:paraId="44773F89" w14:textId="77777777" w:rsidTr="00E76505">
        <w:trPr>
          <w:cantSplit/>
          <w:trHeight w:val="20"/>
          <w:jc w:val="center"/>
        </w:trPr>
        <w:tc>
          <w:tcPr>
            <w:tcW w:w="3413" w:type="pct"/>
            <w:gridSpan w:val="7"/>
            <w:tcBorders>
              <w:top w:val="single" w:sz="4" w:space="0" w:color="auto"/>
              <w:left w:val="single" w:sz="4" w:space="0" w:color="auto"/>
              <w:bottom w:val="single" w:sz="4" w:space="0" w:color="auto"/>
              <w:right w:val="single" w:sz="4" w:space="0" w:color="auto"/>
            </w:tcBorders>
            <w:vAlign w:val="center"/>
            <w:hideMark/>
          </w:tcPr>
          <w:p w14:paraId="14915D9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rPr>
            </w:pPr>
            <w:r w:rsidRPr="00176158">
              <w:rPr>
                <w:b/>
                <w:bCs/>
                <w:sz w:val="20"/>
              </w:rPr>
              <w:t>Antenna</w:t>
            </w:r>
          </w:p>
        </w:tc>
        <w:tc>
          <w:tcPr>
            <w:tcW w:w="530" w:type="pct"/>
            <w:tcBorders>
              <w:top w:val="single" w:sz="4" w:space="0" w:color="auto"/>
              <w:left w:val="single" w:sz="4" w:space="0" w:color="auto"/>
              <w:bottom w:val="single" w:sz="4" w:space="0" w:color="auto"/>
              <w:right w:val="single" w:sz="4" w:space="0" w:color="auto"/>
            </w:tcBorders>
          </w:tcPr>
          <w:p w14:paraId="27C0911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rPr>
            </w:pPr>
          </w:p>
        </w:tc>
        <w:tc>
          <w:tcPr>
            <w:tcW w:w="529" w:type="pct"/>
            <w:tcBorders>
              <w:top w:val="single" w:sz="4" w:space="0" w:color="auto"/>
              <w:left w:val="single" w:sz="4" w:space="0" w:color="auto"/>
              <w:bottom w:val="single" w:sz="4" w:space="0" w:color="auto"/>
              <w:right w:val="single" w:sz="4" w:space="0" w:color="auto"/>
            </w:tcBorders>
          </w:tcPr>
          <w:p w14:paraId="218B2FB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highlight w:val="yellow"/>
              </w:rPr>
            </w:pPr>
          </w:p>
        </w:tc>
        <w:tc>
          <w:tcPr>
            <w:tcW w:w="528" w:type="pct"/>
            <w:tcBorders>
              <w:top w:val="single" w:sz="4" w:space="0" w:color="auto"/>
              <w:left w:val="single" w:sz="4" w:space="0" w:color="auto"/>
              <w:bottom w:val="single" w:sz="4" w:space="0" w:color="auto"/>
              <w:right w:val="single" w:sz="4" w:space="0" w:color="auto"/>
            </w:tcBorders>
          </w:tcPr>
          <w:p w14:paraId="73B366A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b/>
                <w:bCs/>
                <w:sz w:val="20"/>
                <w:highlight w:val="yellow"/>
              </w:rPr>
            </w:pPr>
          </w:p>
        </w:tc>
      </w:tr>
      <w:tr w:rsidR="00222A3F" w:rsidRPr="00176158" w14:paraId="3CEC8739"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2DCD3D4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type</w:t>
            </w:r>
          </w:p>
        </w:tc>
        <w:tc>
          <w:tcPr>
            <w:tcW w:w="250" w:type="pct"/>
            <w:tcBorders>
              <w:top w:val="single" w:sz="4" w:space="0" w:color="auto"/>
              <w:left w:val="single" w:sz="4" w:space="0" w:color="auto"/>
              <w:bottom w:val="single" w:sz="4" w:space="0" w:color="auto"/>
              <w:right w:val="single" w:sz="4" w:space="0" w:color="auto"/>
            </w:tcBorders>
            <w:vAlign w:val="center"/>
          </w:tcPr>
          <w:p w14:paraId="35B4330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02" w:type="pct"/>
            <w:tcBorders>
              <w:top w:val="single" w:sz="4" w:space="0" w:color="auto"/>
              <w:left w:val="single" w:sz="4" w:space="0" w:color="auto"/>
              <w:bottom w:val="single" w:sz="4" w:space="0" w:color="auto"/>
              <w:right w:val="single" w:sz="4" w:space="0" w:color="auto"/>
            </w:tcBorders>
            <w:vAlign w:val="center"/>
            <w:hideMark/>
          </w:tcPr>
          <w:p w14:paraId="5D160E1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AESA</w:t>
            </w:r>
            <w:r w:rsidRPr="00176158">
              <w:rPr>
                <w:sz w:val="20"/>
              </w:rPr>
              <w:br/>
              <w:t>(Note 9)</w:t>
            </w:r>
          </w:p>
        </w:tc>
        <w:tc>
          <w:tcPr>
            <w:tcW w:w="638" w:type="pct"/>
            <w:tcBorders>
              <w:top w:val="single" w:sz="4" w:space="0" w:color="auto"/>
              <w:left w:val="single" w:sz="4" w:space="0" w:color="auto"/>
              <w:bottom w:val="single" w:sz="4" w:space="0" w:color="auto"/>
              <w:right w:val="single" w:sz="4" w:space="0" w:color="auto"/>
            </w:tcBorders>
            <w:vAlign w:val="center"/>
            <w:hideMark/>
          </w:tcPr>
          <w:p w14:paraId="3226BEC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AESA</w:t>
            </w:r>
            <w:r w:rsidRPr="00176158">
              <w:rPr>
                <w:sz w:val="20"/>
              </w:rPr>
              <w:br/>
              <w:t>(Note 9)</w:t>
            </w:r>
          </w:p>
        </w:tc>
        <w:tc>
          <w:tcPr>
            <w:tcW w:w="530" w:type="pct"/>
            <w:tcBorders>
              <w:top w:val="single" w:sz="4" w:space="0" w:color="auto"/>
              <w:left w:val="single" w:sz="4" w:space="0" w:color="auto"/>
              <w:bottom w:val="single" w:sz="4" w:space="0" w:color="auto"/>
              <w:right w:val="single" w:sz="4" w:space="0" w:color="auto"/>
            </w:tcBorders>
            <w:vAlign w:val="center"/>
            <w:hideMark/>
          </w:tcPr>
          <w:p w14:paraId="1371A3E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AESA</w:t>
            </w:r>
            <w:r w:rsidRPr="00176158">
              <w:rPr>
                <w:sz w:val="20"/>
              </w:rPr>
              <w:br/>
              <w:t>(Note 9)</w:t>
            </w:r>
          </w:p>
        </w:tc>
        <w:tc>
          <w:tcPr>
            <w:tcW w:w="530" w:type="pct"/>
            <w:tcBorders>
              <w:top w:val="single" w:sz="4" w:space="0" w:color="auto"/>
              <w:left w:val="single" w:sz="4" w:space="0" w:color="auto"/>
              <w:bottom w:val="single" w:sz="4" w:space="0" w:color="auto"/>
              <w:right w:val="single" w:sz="4" w:space="0" w:color="auto"/>
            </w:tcBorders>
            <w:hideMark/>
          </w:tcPr>
          <w:p w14:paraId="09A96C9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MIMO</w:t>
            </w:r>
          </w:p>
        </w:tc>
        <w:tc>
          <w:tcPr>
            <w:tcW w:w="532" w:type="pct"/>
            <w:tcBorders>
              <w:top w:val="single" w:sz="4" w:space="0" w:color="auto"/>
              <w:left w:val="single" w:sz="4" w:space="0" w:color="auto"/>
              <w:bottom w:val="single" w:sz="4" w:space="0" w:color="auto"/>
              <w:right w:val="single" w:sz="4" w:space="0" w:color="auto"/>
            </w:tcBorders>
            <w:hideMark/>
          </w:tcPr>
          <w:p w14:paraId="43B7EC5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MIMO</w:t>
            </w:r>
          </w:p>
        </w:tc>
        <w:tc>
          <w:tcPr>
            <w:tcW w:w="530" w:type="pct"/>
            <w:tcBorders>
              <w:top w:val="single" w:sz="4" w:space="0" w:color="auto"/>
              <w:left w:val="single" w:sz="4" w:space="0" w:color="auto"/>
              <w:bottom w:val="single" w:sz="4" w:space="0" w:color="auto"/>
              <w:right w:val="single" w:sz="4" w:space="0" w:color="auto"/>
            </w:tcBorders>
            <w:vAlign w:val="center"/>
            <w:hideMark/>
          </w:tcPr>
          <w:p w14:paraId="01F2BFB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 xml:space="preserve">AESA </w:t>
            </w:r>
            <w:r w:rsidRPr="00176158">
              <w:rPr>
                <w:sz w:val="20"/>
                <w:lang w:eastAsia="zh-CN"/>
              </w:rPr>
              <w:br/>
              <w:t>(Note 9)</w:t>
            </w:r>
          </w:p>
        </w:tc>
        <w:tc>
          <w:tcPr>
            <w:tcW w:w="529" w:type="pct"/>
            <w:tcBorders>
              <w:top w:val="single" w:sz="4" w:space="0" w:color="auto"/>
              <w:left w:val="single" w:sz="4" w:space="0" w:color="auto"/>
              <w:bottom w:val="single" w:sz="4" w:space="0" w:color="auto"/>
              <w:right w:val="single" w:sz="4" w:space="0" w:color="auto"/>
            </w:tcBorders>
            <w:vAlign w:val="center"/>
            <w:hideMark/>
          </w:tcPr>
          <w:p w14:paraId="58B2925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AESA</w:t>
            </w:r>
          </w:p>
        </w:tc>
        <w:tc>
          <w:tcPr>
            <w:tcW w:w="528" w:type="pct"/>
            <w:tcBorders>
              <w:top w:val="single" w:sz="4" w:space="0" w:color="auto"/>
              <w:left w:val="single" w:sz="4" w:space="0" w:color="auto"/>
              <w:bottom w:val="single" w:sz="4" w:space="0" w:color="auto"/>
              <w:right w:val="single" w:sz="4" w:space="0" w:color="auto"/>
            </w:tcBorders>
            <w:vAlign w:val="center"/>
            <w:hideMark/>
          </w:tcPr>
          <w:p w14:paraId="55A52E4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 xml:space="preserve">MIMO </w:t>
            </w:r>
            <w:r w:rsidRPr="00176158">
              <w:rPr>
                <w:sz w:val="20"/>
                <w:lang w:eastAsia="zh-CN"/>
              </w:rPr>
              <w:br/>
              <w:t>AESA</w:t>
            </w:r>
          </w:p>
        </w:tc>
      </w:tr>
      <w:tr w:rsidR="00222A3F" w:rsidRPr="00176158" w14:paraId="57D118C0"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590C691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pattern</w:t>
            </w:r>
          </w:p>
        </w:tc>
        <w:tc>
          <w:tcPr>
            <w:tcW w:w="250" w:type="pct"/>
            <w:tcBorders>
              <w:top w:val="single" w:sz="4" w:space="0" w:color="auto"/>
              <w:left w:val="single" w:sz="4" w:space="0" w:color="auto"/>
              <w:bottom w:val="single" w:sz="4" w:space="0" w:color="auto"/>
              <w:right w:val="single" w:sz="4" w:space="0" w:color="auto"/>
            </w:tcBorders>
            <w:vAlign w:val="center"/>
            <w:hideMark/>
          </w:tcPr>
          <w:p w14:paraId="4C28EAA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502" w:type="pct"/>
            <w:tcBorders>
              <w:top w:val="single" w:sz="4" w:space="0" w:color="auto"/>
              <w:left w:val="single" w:sz="4" w:space="0" w:color="auto"/>
              <w:bottom w:val="single" w:sz="4" w:space="0" w:color="auto"/>
              <w:right w:val="single" w:sz="4" w:space="0" w:color="auto"/>
            </w:tcBorders>
            <w:vAlign w:val="center"/>
            <w:hideMark/>
          </w:tcPr>
          <w:p w14:paraId="58BEEB3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TBD</w:t>
            </w:r>
          </w:p>
        </w:tc>
        <w:tc>
          <w:tcPr>
            <w:tcW w:w="638" w:type="pct"/>
            <w:tcBorders>
              <w:top w:val="single" w:sz="4" w:space="0" w:color="auto"/>
              <w:left w:val="single" w:sz="4" w:space="0" w:color="auto"/>
              <w:bottom w:val="single" w:sz="4" w:space="0" w:color="auto"/>
              <w:right w:val="single" w:sz="4" w:space="0" w:color="auto"/>
            </w:tcBorders>
            <w:vAlign w:val="center"/>
            <w:hideMark/>
          </w:tcPr>
          <w:p w14:paraId="2F51D7E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hideMark/>
          </w:tcPr>
          <w:p w14:paraId="71D45A4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hideMark/>
          </w:tcPr>
          <w:p w14:paraId="7A978FA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See Annex 2</w:t>
            </w:r>
          </w:p>
        </w:tc>
        <w:tc>
          <w:tcPr>
            <w:tcW w:w="532" w:type="pct"/>
            <w:tcBorders>
              <w:top w:val="single" w:sz="4" w:space="0" w:color="auto"/>
              <w:left w:val="single" w:sz="4" w:space="0" w:color="auto"/>
              <w:bottom w:val="single" w:sz="4" w:space="0" w:color="auto"/>
              <w:right w:val="single" w:sz="4" w:space="0" w:color="auto"/>
            </w:tcBorders>
            <w:vAlign w:val="center"/>
            <w:hideMark/>
          </w:tcPr>
          <w:p w14:paraId="236F1FA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791D709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highlight w:val="cyan"/>
                <w:lang w:eastAsia="zh-CN"/>
              </w:rPr>
            </w:pPr>
          </w:p>
        </w:tc>
        <w:tc>
          <w:tcPr>
            <w:tcW w:w="529" w:type="pct"/>
            <w:tcBorders>
              <w:top w:val="single" w:sz="4" w:space="0" w:color="auto"/>
              <w:left w:val="single" w:sz="4" w:space="0" w:color="auto"/>
              <w:bottom w:val="single" w:sz="4" w:space="0" w:color="auto"/>
              <w:right w:val="single" w:sz="4" w:space="0" w:color="auto"/>
            </w:tcBorders>
            <w:vAlign w:val="center"/>
            <w:hideMark/>
          </w:tcPr>
          <w:p w14:paraId="7974B8B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Pencil Beam</w:t>
            </w:r>
          </w:p>
        </w:tc>
        <w:tc>
          <w:tcPr>
            <w:tcW w:w="528" w:type="pct"/>
            <w:tcBorders>
              <w:top w:val="single" w:sz="4" w:space="0" w:color="auto"/>
              <w:left w:val="single" w:sz="4" w:space="0" w:color="auto"/>
              <w:bottom w:val="single" w:sz="4" w:space="0" w:color="auto"/>
              <w:right w:val="single" w:sz="4" w:space="0" w:color="auto"/>
            </w:tcBorders>
            <w:vAlign w:val="center"/>
            <w:hideMark/>
          </w:tcPr>
          <w:p w14:paraId="0DDFA53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TBD</w:t>
            </w:r>
          </w:p>
        </w:tc>
      </w:tr>
      <w:tr w:rsidR="00222A3F" w:rsidRPr="00176158" w14:paraId="2AFD7333"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0BAF505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Maximum antenna gain</w:t>
            </w:r>
          </w:p>
        </w:tc>
        <w:tc>
          <w:tcPr>
            <w:tcW w:w="250" w:type="pct"/>
            <w:tcBorders>
              <w:top w:val="single" w:sz="4" w:space="0" w:color="auto"/>
              <w:left w:val="single" w:sz="4" w:space="0" w:color="auto"/>
              <w:bottom w:val="single" w:sz="4" w:space="0" w:color="auto"/>
              <w:right w:val="single" w:sz="4" w:space="0" w:color="auto"/>
            </w:tcBorders>
            <w:vAlign w:val="center"/>
            <w:hideMark/>
          </w:tcPr>
          <w:p w14:paraId="5FA93A1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dBi</w:t>
            </w:r>
          </w:p>
        </w:tc>
        <w:tc>
          <w:tcPr>
            <w:tcW w:w="502" w:type="pct"/>
            <w:tcBorders>
              <w:top w:val="single" w:sz="4" w:space="0" w:color="auto"/>
              <w:left w:val="single" w:sz="4" w:space="0" w:color="auto"/>
              <w:bottom w:val="single" w:sz="4" w:space="0" w:color="auto"/>
              <w:right w:val="single" w:sz="4" w:space="0" w:color="auto"/>
            </w:tcBorders>
            <w:vAlign w:val="center"/>
            <w:hideMark/>
          </w:tcPr>
          <w:p w14:paraId="7A25AE0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14</w:t>
            </w:r>
          </w:p>
        </w:tc>
        <w:tc>
          <w:tcPr>
            <w:tcW w:w="638" w:type="pct"/>
            <w:tcBorders>
              <w:top w:val="single" w:sz="4" w:space="0" w:color="auto"/>
              <w:left w:val="single" w:sz="4" w:space="0" w:color="auto"/>
              <w:bottom w:val="single" w:sz="4" w:space="0" w:color="auto"/>
              <w:right w:val="single" w:sz="4" w:space="0" w:color="auto"/>
            </w:tcBorders>
            <w:vAlign w:val="center"/>
            <w:hideMark/>
          </w:tcPr>
          <w:p w14:paraId="129285E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w:t>
            </w:r>
          </w:p>
        </w:tc>
        <w:tc>
          <w:tcPr>
            <w:tcW w:w="530" w:type="pct"/>
            <w:tcBorders>
              <w:top w:val="single" w:sz="4" w:space="0" w:color="auto"/>
              <w:left w:val="single" w:sz="4" w:space="0" w:color="auto"/>
              <w:bottom w:val="single" w:sz="4" w:space="0" w:color="auto"/>
              <w:right w:val="single" w:sz="4" w:space="0" w:color="auto"/>
            </w:tcBorders>
            <w:vAlign w:val="center"/>
            <w:hideMark/>
          </w:tcPr>
          <w:p w14:paraId="1A26F74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27</w:t>
            </w:r>
          </w:p>
        </w:tc>
        <w:tc>
          <w:tcPr>
            <w:tcW w:w="530" w:type="pct"/>
            <w:tcBorders>
              <w:top w:val="single" w:sz="4" w:space="0" w:color="auto"/>
              <w:left w:val="single" w:sz="4" w:space="0" w:color="auto"/>
              <w:bottom w:val="single" w:sz="4" w:space="0" w:color="auto"/>
              <w:right w:val="single" w:sz="4" w:space="0" w:color="auto"/>
            </w:tcBorders>
            <w:vAlign w:val="center"/>
            <w:hideMark/>
          </w:tcPr>
          <w:p w14:paraId="63E875B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9</w:t>
            </w:r>
          </w:p>
        </w:tc>
        <w:tc>
          <w:tcPr>
            <w:tcW w:w="532" w:type="pct"/>
            <w:tcBorders>
              <w:top w:val="single" w:sz="4" w:space="0" w:color="auto"/>
              <w:left w:val="single" w:sz="4" w:space="0" w:color="auto"/>
              <w:bottom w:val="single" w:sz="4" w:space="0" w:color="auto"/>
              <w:right w:val="single" w:sz="4" w:space="0" w:color="auto"/>
            </w:tcBorders>
            <w:vAlign w:val="center"/>
            <w:hideMark/>
          </w:tcPr>
          <w:p w14:paraId="67F9E0E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9</w:t>
            </w:r>
          </w:p>
        </w:tc>
        <w:tc>
          <w:tcPr>
            <w:tcW w:w="530" w:type="pct"/>
            <w:tcBorders>
              <w:top w:val="single" w:sz="4" w:space="0" w:color="auto"/>
              <w:left w:val="single" w:sz="4" w:space="0" w:color="auto"/>
              <w:bottom w:val="single" w:sz="4" w:space="0" w:color="auto"/>
              <w:right w:val="single" w:sz="4" w:space="0" w:color="auto"/>
            </w:tcBorders>
            <w:vAlign w:val="center"/>
            <w:hideMark/>
          </w:tcPr>
          <w:p w14:paraId="7835C07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hideMark/>
          </w:tcPr>
          <w:p w14:paraId="4125075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32</w:t>
            </w:r>
          </w:p>
        </w:tc>
        <w:tc>
          <w:tcPr>
            <w:tcW w:w="528" w:type="pct"/>
            <w:tcBorders>
              <w:top w:val="single" w:sz="4" w:space="0" w:color="auto"/>
              <w:left w:val="single" w:sz="4" w:space="0" w:color="auto"/>
              <w:bottom w:val="single" w:sz="4" w:space="0" w:color="auto"/>
              <w:right w:val="single" w:sz="4" w:space="0" w:color="auto"/>
            </w:tcBorders>
            <w:vAlign w:val="center"/>
            <w:hideMark/>
          </w:tcPr>
          <w:p w14:paraId="44988A4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18.5</w:t>
            </w:r>
          </w:p>
        </w:tc>
      </w:tr>
      <w:tr w:rsidR="00222A3F" w:rsidRPr="00176158" w14:paraId="1C682EA1"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5839483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pointing</w:t>
            </w:r>
          </w:p>
        </w:tc>
        <w:tc>
          <w:tcPr>
            <w:tcW w:w="250" w:type="pct"/>
            <w:tcBorders>
              <w:top w:val="single" w:sz="4" w:space="0" w:color="auto"/>
              <w:left w:val="single" w:sz="4" w:space="0" w:color="auto"/>
              <w:bottom w:val="single" w:sz="4" w:space="0" w:color="auto"/>
              <w:right w:val="single" w:sz="4" w:space="0" w:color="auto"/>
            </w:tcBorders>
            <w:vAlign w:val="center"/>
            <w:hideMark/>
          </w:tcPr>
          <w:p w14:paraId="289433E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TBD</w:t>
            </w:r>
          </w:p>
        </w:tc>
        <w:tc>
          <w:tcPr>
            <w:tcW w:w="502" w:type="pct"/>
            <w:tcBorders>
              <w:top w:val="single" w:sz="4" w:space="0" w:color="auto"/>
              <w:left w:val="single" w:sz="4" w:space="0" w:color="auto"/>
              <w:bottom w:val="single" w:sz="4" w:space="0" w:color="auto"/>
              <w:right w:val="single" w:sz="4" w:space="0" w:color="auto"/>
            </w:tcBorders>
            <w:vAlign w:val="center"/>
            <w:hideMark/>
          </w:tcPr>
          <w:p w14:paraId="5898218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638" w:type="pct"/>
            <w:tcBorders>
              <w:top w:val="single" w:sz="4" w:space="0" w:color="auto"/>
              <w:left w:val="single" w:sz="4" w:space="0" w:color="auto"/>
              <w:bottom w:val="single" w:sz="4" w:space="0" w:color="auto"/>
              <w:right w:val="single" w:sz="4" w:space="0" w:color="auto"/>
            </w:tcBorders>
            <w:vAlign w:val="center"/>
            <w:hideMark/>
          </w:tcPr>
          <w:p w14:paraId="5F4AEE2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hideMark/>
          </w:tcPr>
          <w:p w14:paraId="589EBA7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hideMark/>
          </w:tcPr>
          <w:p w14:paraId="5C64237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 xml:space="preserve">Front </w:t>
            </w:r>
            <w:r w:rsidRPr="00176158">
              <w:rPr>
                <w:sz w:val="20"/>
                <w:lang w:eastAsia="zh-CN"/>
              </w:rPr>
              <w:br/>
            </w:r>
            <w:r w:rsidRPr="00176158">
              <w:rPr>
                <w:sz w:val="20"/>
              </w:rPr>
              <w:t>See annex 2</w:t>
            </w:r>
          </w:p>
        </w:tc>
        <w:tc>
          <w:tcPr>
            <w:tcW w:w="532" w:type="pct"/>
            <w:tcBorders>
              <w:top w:val="single" w:sz="4" w:space="0" w:color="auto"/>
              <w:left w:val="single" w:sz="4" w:space="0" w:color="auto"/>
              <w:bottom w:val="single" w:sz="4" w:space="0" w:color="auto"/>
              <w:right w:val="single" w:sz="4" w:space="0" w:color="auto"/>
            </w:tcBorders>
            <w:vAlign w:val="center"/>
            <w:hideMark/>
          </w:tcPr>
          <w:p w14:paraId="08B1B44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 xml:space="preserve">Front </w:t>
            </w:r>
            <w:r w:rsidRPr="00176158">
              <w:rPr>
                <w:sz w:val="20"/>
                <w:lang w:eastAsia="zh-CN"/>
              </w:rPr>
              <w:br/>
            </w:r>
            <w:r w:rsidRPr="00176158">
              <w:rPr>
                <w:sz w:val="20"/>
              </w:rPr>
              <w:t>See annex 2</w:t>
            </w:r>
          </w:p>
        </w:tc>
        <w:tc>
          <w:tcPr>
            <w:tcW w:w="530" w:type="pct"/>
            <w:tcBorders>
              <w:top w:val="single" w:sz="4" w:space="0" w:color="auto"/>
              <w:left w:val="single" w:sz="4" w:space="0" w:color="auto"/>
              <w:bottom w:val="single" w:sz="4" w:space="0" w:color="auto"/>
              <w:right w:val="single" w:sz="4" w:space="0" w:color="auto"/>
            </w:tcBorders>
            <w:vAlign w:val="center"/>
            <w:hideMark/>
          </w:tcPr>
          <w:p w14:paraId="245E8B3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[N/A]</w:t>
            </w:r>
          </w:p>
        </w:tc>
        <w:tc>
          <w:tcPr>
            <w:tcW w:w="529" w:type="pct"/>
            <w:tcBorders>
              <w:top w:val="single" w:sz="4" w:space="0" w:color="auto"/>
              <w:left w:val="single" w:sz="4" w:space="0" w:color="auto"/>
              <w:bottom w:val="single" w:sz="4" w:space="0" w:color="auto"/>
              <w:right w:val="single" w:sz="4" w:space="0" w:color="auto"/>
            </w:tcBorders>
            <w:vAlign w:val="center"/>
            <w:hideMark/>
          </w:tcPr>
          <w:p w14:paraId="5A0ED0D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yes</w:t>
            </w:r>
          </w:p>
        </w:tc>
        <w:tc>
          <w:tcPr>
            <w:tcW w:w="528" w:type="pct"/>
            <w:tcBorders>
              <w:top w:val="single" w:sz="4" w:space="0" w:color="auto"/>
              <w:left w:val="single" w:sz="4" w:space="0" w:color="auto"/>
              <w:bottom w:val="single" w:sz="4" w:space="0" w:color="auto"/>
              <w:right w:val="single" w:sz="4" w:space="0" w:color="auto"/>
            </w:tcBorders>
            <w:vAlign w:val="center"/>
            <w:hideMark/>
          </w:tcPr>
          <w:p w14:paraId="056F5D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Yes (Tx)</w:t>
            </w:r>
          </w:p>
        </w:tc>
      </w:tr>
      <w:tr w:rsidR="00222A3F" w:rsidRPr="00176158" w14:paraId="47A6D624"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63D185FE" w14:textId="4EAD1BB2"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First antenna sidelobe</w:t>
            </w:r>
          </w:p>
        </w:tc>
        <w:tc>
          <w:tcPr>
            <w:tcW w:w="250" w:type="pct"/>
            <w:tcBorders>
              <w:top w:val="single" w:sz="4" w:space="0" w:color="auto"/>
              <w:left w:val="single" w:sz="4" w:space="0" w:color="auto"/>
              <w:bottom w:val="single" w:sz="4" w:space="0" w:color="auto"/>
              <w:right w:val="single" w:sz="4" w:space="0" w:color="auto"/>
            </w:tcBorders>
            <w:vAlign w:val="center"/>
            <w:hideMark/>
          </w:tcPr>
          <w:p w14:paraId="780E414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dBi</w:t>
            </w:r>
          </w:p>
        </w:tc>
        <w:tc>
          <w:tcPr>
            <w:tcW w:w="502" w:type="pct"/>
            <w:tcBorders>
              <w:top w:val="single" w:sz="4" w:space="0" w:color="auto"/>
              <w:left w:val="single" w:sz="4" w:space="0" w:color="auto"/>
              <w:bottom w:val="single" w:sz="4" w:space="0" w:color="auto"/>
              <w:right w:val="single" w:sz="4" w:space="0" w:color="auto"/>
            </w:tcBorders>
            <w:vAlign w:val="center"/>
            <w:hideMark/>
          </w:tcPr>
          <w:p w14:paraId="55EA4E9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−17 at 50°</w:t>
            </w:r>
          </w:p>
        </w:tc>
        <w:tc>
          <w:tcPr>
            <w:tcW w:w="638" w:type="pct"/>
            <w:tcBorders>
              <w:top w:val="single" w:sz="4" w:space="0" w:color="auto"/>
              <w:left w:val="single" w:sz="4" w:space="0" w:color="auto"/>
              <w:bottom w:val="single" w:sz="4" w:space="0" w:color="auto"/>
              <w:right w:val="single" w:sz="4" w:space="0" w:color="auto"/>
            </w:tcBorders>
            <w:vAlign w:val="center"/>
            <w:hideMark/>
          </w:tcPr>
          <w:p w14:paraId="18D64AA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 at 50°</w:t>
            </w:r>
          </w:p>
        </w:tc>
        <w:tc>
          <w:tcPr>
            <w:tcW w:w="530" w:type="pct"/>
            <w:tcBorders>
              <w:top w:val="single" w:sz="4" w:space="0" w:color="auto"/>
              <w:left w:val="single" w:sz="4" w:space="0" w:color="auto"/>
              <w:bottom w:val="single" w:sz="4" w:space="0" w:color="auto"/>
              <w:right w:val="single" w:sz="4" w:space="0" w:color="auto"/>
            </w:tcBorders>
            <w:vAlign w:val="center"/>
            <w:hideMark/>
          </w:tcPr>
          <w:p w14:paraId="6FFBBBC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25 at 8° (Vertical)</w:t>
            </w:r>
          </w:p>
          <w:p w14:paraId="276038A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−25 at 14° (Horizontal)</w:t>
            </w:r>
          </w:p>
        </w:tc>
        <w:tc>
          <w:tcPr>
            <w:tcW w:w="530" w:type="pct"/>
            <w:tcBorders>
              <w:top w:val="single" w:sz="4" w:space="0" w:color="auto"/>
              <w:left w:val="single" w:sz="4" w:space="0" w:color="auto"/>
              <w:bottom w:val="single" w:sz="4" w:space="0" w:color="auto"/>
              <w:right w:val="single" w:sz="4" w:space="0" w:color="auto"/>
            </w:tcBorders>
            <w:vAlign w:val="center"/>
            <w:hideMark/>
          </w:tcPr>
          <w:p w14:paraId="3169694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see Annex 2</w:t>
            </w:r>
          </w:p>
        </w:tc>
        <w:tc>
          <w:tcPr>
            <w:tcW w:w="532" w:type="pct"/>
            <w:tcBorders>
              <w:top w:val="single" w:sz="4" w:space="0" w:color="auto"/>
              <w:left w:val="single" w:sz="4" w:space="0" w:color="auto"/>
              <w:bottom w:val="single" w:sz="4" w:space="0" w:color="auto"/>
              <w:right w:val="single" w:sz="4" w:space="0" w:color="auto"/>
            </w:tcBorders>
            <w:vAlign w:val="center"/>
            <w:hideMark/>
          </w:tcPr>
          <w:p w14:paraId="33F7CA9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see Annex 2</w:t>
            </w:r>
          </w:p>
        </w:tc>
        <w:tc>
          <w:tcPr>
            <w:tcW w:w="530" w:type="pct"/>
            <w:tcBorders>
              <w:top w:val="single" w:sz="4" w:space="0" w:color="auto"/>
              <w:left w:val="single" w:sz="4" w:space="0" w:color="auto"/>
              <w:bottom w:val="single" w:sz="4" w:space="0" w:color="auto"/>
              <w:right w:val="single" w:sz="4" w:space="0" w:color="auto"/>
            </w:tcBorders>
            <w:vAlign w:val="center"/>
            <w:hideMark/>
          </w:tcPr>
          <w:p w14:paraId="4424C75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−15 at 50°</w:t>
            </w:r>
          </w:p>
        </w:tc>
        <w:tc>
          <w:tcPr>
            <w:tcW w:w="529" w:type="pct"/>
            <w:tcBorders>
              <w:top w:val="single" w:sz="4" w:space="0" w:color="auto"/>
              <w:left w:val="single" w:sz="4" w:space="0" w:color="auto"/>
              <w:bottom w:val="single" w:sz="4" w:space="0" w:color="auto"/>
              <w:right w:val="single" w:sz="4" w:space="0" w:color="auto"/>
            </w:tcBorders>
            <w:vAlign w:val="center"/>
            <w:hideMark/>
          </w:tcPr>
          <w:p w14:paraId="5201554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−13 at 8 deg vert / 5.0 deg horz</w:t>
            </w:r>
          </w:p>
        </w:tc>
        <w:tc>
          <w:tcPr>
            <w:tcW w:w="528" w:type="pct"/>
            <w:tcBorders>
              <w:top w:val="single" w:sz="4" w:space="0" w:color="auto"/>
              <w:left w:val="single" w:sz="4" w:space="0" w:color="auto"/>
              <w:bottom w:val="single" w:sz="4" w:space="0" w:color="auto"/>
              <w:right w:val="single" w:sz="4" w:space="0" w:color="auto"/>
            </w:tcBorders>
            <w:vAlign w:val="center"/>
            <w:hideMark/>
          </w:tcPr>
          <w:p w14:paraId="1831C03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−19 at 52°</w:t>
            </w:r>
          </w:p>
        </w:tc>
      </w:tr>
      <w:tr w:rsidR="00222A3F" w:rsidRPr="00176158" w14:paraId="09D5589F"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667201B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Horizontal beamwidth</w:t>
            </w:r>
          </w:p>
        </w:tc>
        <w:tc>
          <w:tcPr>
            <w:tcW w:w="250" w:type="pct"/>
            <w:tcBorders>
              <w:top w:val="single" w:sz="4" w:space="0" w:color="auto"/>
              <w:left w:val="single" w:sz="4" w:space="0" w:color="auto"/>
              <w:bottom w:val="single" w:sz="4" w:space="0" w:color="auto"/>
              <w:right w:val="single" w:sz="4" w:space="0" w:color="auto"/>
            </w:tcBorders>
            <w:vAlign w:val="center"/>
            <w:hideMark/>
          </w:tcPr>
          <w:p w14:paraId="3EB88CC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502" w:type="pct"/>
            <w:tcBorders>
              <w:top w:val="single" w:sz="4" w:space="0" w:color="auto"/>
              <w:left w:val="single" w:sz="4" w:space="0" w:color="auto"/>
              <w:bottom w:val="single" w:sz="4" w:space="0" w:color="auto"/>
              <w:right w:val="single" w:sz="4" w:space="0" w:color="auto"/>
            </w:tcBorders>
            <w:vAlign w:val="center"/>
            <w:hideMark/>
          </w:tcPr>
          <w:p w14:paraId="48FD196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40</w:t>
            </w:r>
          </w:p>
        </w:tc>
        <w:tc>
          <w:tcPr>
            <w:tcW w:w="638" w:type="pct"/>
            <w:tcBorders>
              <w:top w:val="single" w:sz="4" w:space="0" w:color="auto"/>
              <w:left w:val="single" w:sz="4" w:space="0" w:color="auto"/>
              <w:bottom w:val="single" w:sz="4" w:space="0" w:color="auto"/>
              <w:right w:val="single" w:sz="4" w:space="0" w:color="auto"/>
            </w:tcBorders>
            <w:vAlign w:val="center"/>
            <w:hideMark/>
          </w:tcPr>
          <w:p w14:paraId="30C3D12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32</w:t>
            </w:r>
          </w:p>
        </w:tc>
        <w:tc>
          <w:tcPr>
            <w:tcW w:w="530" w:type="pct"/>
            <w:tcBorders>
              <w:top w:val="single" w:sz="4" w:space="0" w:color="auto"/>
              <w:left w:val="single" w:sz="4" w:space="0" w:color="auto"/>
              <w:bottom w:val="single" w:sz="4" w:space="0" w:color="auto"/>
              <w:right w:val="single" w:sz="4" w:space="0" w:color="auto"/>
            </w:tcBorders>
            <w:vAlign w:val="center"/>
            <w:hideMark/>
          </w:tcPr>
          <w:p w14:paraId="633C2F2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w:t>
            </w:r>
          </w:p>
        </w:tc>
        <w:tc>
          <w:tcPr>
            <w:tcW w:w="530" w:type="pct"/>
            <w:tcBorders>
              <w:top w:val="single" w:sz="4" w:space="0" w:color="auto"/>
              <w:left w:val="single" w:sz="4" w:space="0" w:color="auto"/>
              <w:bottom w:val="single" w:sz="4" w:space="0" w:color="auto"/>
              <w:right w:val="single" w:sz="4" w:space="0" w:color="auto"/>
            </w:tcBorders>
            <w:vAlign w:val="center"/>
            <w:hideMark/>
          </w:tcPr>
          <w:p w14:paraId="16EA689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r w:rsidRPr="00176158">
              <w:rPr>
                <w:sz w:val="20"/>
              </w:rPr>
              <w:br/>
              <w:t>(Note 10)</w:t>
            </w:r>
          </w:p>
        </w:tc>
        <w:tc>
          <w:tcPr>
            <w:tcW w:w="532" w:type="pct"/>
            <w:tcBorders>
              <w:top w:val="single" w:sz="4" w:space="0" w:color="auto"/>
              <w:left w:val="single" w:sz="4" w:space="0" w:color="auto"/>
              <w:bottom w:val="single" w:sz="4" w:space="0" w:color="auto"/>
              <w:right w:val="single" w:sz="4" w:space="0" w:color="auto"/>
            </w:tcBorders>
            <w:vAlign w:val="center"/>
            <w:hideMark/>
          </w:tcPr>
          <w:p w14:paraId="39BAB51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r w:rsidRPr="00176158">
              <w:rPr>
                <w:sz w:val="20"/>
              </w:rPr>
              <w:br/>
              <w:t>(Note 10)</w:t>
            </w:r>
          </w:p>
        </w:tc>
        <w:tc>
          <w:tcPr>
            <w:tcW w:w="530" w:type="pct"/>
            <w:tcBorders>
              <w:top w:val="single" w:sz="4" w:space="0" w:color="auto"/>
              <w:left w:val="single" w:sz="4" w:space="0" w:color="auto"/>
              <w:bottom w:val="single" w:sz="4" w:space="0" w:color="auto"/>
              <w:right w:val="single" w:sz="4" w:space="0" w:color="auto"/>
            </w:tcBorders>
            <w:vAlign w:val="center"/>
            <w:hideMark/>
          </w:tcPr>
          <w:p w14:paraId="4AC1ACC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32</w:t>
            </w:r>
          </w:p>
        </w:tc>
        <w:tc>
          <w:tcPr>
            <w:tcW w:w="529" w:type="pct"/>
            <w:tcBorders>
              <w:top w:val="single" w:sz="4" w:space="0" w:color="auto"/>
              <w:left w:val="single" w:sz="4" w:space="0" w:color="auto"/>
              <w:bottom w:val="single" w:sz="4" w:space="0" w:color="auto"/>
              <w:right w:val="single" w:sz="4" w:space="0" w:color="auto"/>
            </w:tcBorders>
            <w:vAlign w:val="center"/>
            <w:hideMark/>
          </w:tcPr>
          <w:p w14:paraId="030D8F4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3 (Tx)</w:t>
            </w:r>
          </w:p>
        </w:tc>
        <w:tc>
          <w:tcPr>
            <w:tcW w:w="528" w:type="pct"/>
            <w:tcBorders>
              <w:top w:val="single" w:sz="4" w:space="0" w:color="auto"/>
              <w:left w:val="single" w:sz="4" w:space="0" w:color="auto"/>
              <w:bottom w:val="single" w:sz="4" w:space="0" w:color="auto"/>
              <w:right w:val="single" w:sz="4" w:space="0" w:color="auto"/>
            </w:tcBorders>
            <w:vAlign w:val="center"/>
            <w:hideMark/>
          </w:tcPr>
          <w:p w14:paraId="3A3E79D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40 (Tx)</w:t>
            </w:r>
          </w:p>
        </w:tc>
      </w:tr>
      <w:tr w:rsidR="00222A3F" w:rsidRPr="00176158" w14:paraId="1496230A"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58B58D9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Vertical beamwidth</w:t>
            </w:r>
          </w:p>
        </w:tc>
        <w:tc>
          <w:tcPr>
            <w:tcW w:w="250" w:type="pct"/>
            <w:tcBorders>
              <w:top w:val="single" w:sz="4" w:space="0" w:color="auto"/>
              <w:left w:val="single" w:sz="4" w:space="0" w:color="auto"/>
              <w:bottom w:val="single" w:sz="4" w:space="0" w:color="auto"/>
              <w:right w:val="single" w:sz="4" w:space="0" w:color="auto"/>
            </w:tcBorders>
            <w:vAlign w:val="center"/>
            <w:hideMark/>
          </w:tcPr>
          <w:p w14:paraId="4807000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502" w:type="pct"/>
            <w:tcBorders>
              <w:top w:val="single" w:sz="4" w:space="0" w:color="auto"/>
              <w:left w:val="single" w:sz="4" w:space="0" w:color="auto"/>
              <w:bottom w:val="single" w:sz="4" w:space="0" w:color="auto"/>
              <w:right w:val="single" w:sz="4" w:space="0" w:color="auto"/>
            </w:tcBorders>
            <w:vAlign w:val="center"/>
            <w:hideMark/>
          </w:tcPr>
          <w:p w14:paraId="4F97E7C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Doc 5B/186</w:t>
            </w:r>
            <w:r w:rsidRPr="00176158">
              <w:rPr>
                <w:sz w:val="20"/>
              </w:rPr>
              <w:br/>
              <w:t>40</w:t>
            </w:r>
          </w:p>
        </w:tc>
        <w:tc>
          <w:tcPr>
            <w:tcW w:w="638" w:type="pct"/>
            <w:tcBorders>
              <w:top w:val="single" w:sz="4" w:space="0" w:color="auto"/>
              <w:left w:val="single" w:sz="4" w:space="0" w:color="auto"/>
              <w:bottom w:val="single" w:sz="4" w:space="0" w:color="auto"/>
              <w:right w:val="single" w:sz="4" w:space="0" w:color="auto"/>
            </w:tcBorders>
            <w:vAlign w:val="center"/>
            <w:hideMark/>
          </w:tcPr>
          <w:p w14:paraId="11A386B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Deletes this row</w:t>
            </w:r>
            <w:r w:rsidRPr="00176158">
              <w:rPr>
                <w:sz w:val="20"/>
              </w:rPr>
              <w:br/>
              <w:t>28</w:t>
            </w:r>
          </w:p>
        </w:tc>
        <w:tc>
          <w:tcPr>
            <w:tcW w:w="530" w:type="pct"/>
            <w:tcBorders>
              <w:top w:val="single" w:sz="4" w:space="0" w:color="auto"/>
              <w:left w:val="single" w:sz="4" w:space="0" w:color="auto"/>
              <w:bottom w:val="single" w:sz="4" w:space="0" w:color="auto"/>
              <w:right w:val="single" w:sz="4" w:space="0" w:color="auto"/>
            </w:tcBorders>
            <w:vAlign w:val="center"/>
            <w:hideMark/>
          </w:tcPr>
          <w:p w14:paraId="4974415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w:t>
            </w:r>
          </w:p>
        </w:tc>
        <w:tc>
          <w:tcPr>
            <w:tcW w:w="530" w:type="pct"/>
            <w:tcBorders>
              <w:top w:val="single" w:sz="4" w:space="0" w:color="auto"/>
              <w:left w:val="single" w:sz="4" w:space="0" w:color="auto"/>
              <w:bottom w:val="single" w:sz="4" w:space="0" w:color="auto"/>
              <w:right w:val="single" w:sz="4" w:space="0" w:color="auto"/>
            </w:tcBorders>
            <w:vAlign w:val="center"/>
            <w:hideMark/>
          </w:tcPr>
          <w:p w14:paraId="0BFBBA8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r w:rsidRPr="00176158">
              <w:rPr>
                <w:sz w:val="20"/>
              </w:rPr>
              <w:br/>
              <w:t>(Note 10)</w:t>
            </w:r>
          </w:p>
        </w:tc>
        <w:tc>
          <w:tcPr>
            <w:tcW w:w="532" w:type="pct"/>
            <w:tcBorders>
              <w:top w:val="single" w:sz="4" w:space="0" w:color="auto"/>
              <w:left w:val="single" w:sz="4" w:space="0" w:color="auto"/>
              <w:bottom w:val="single" w:sz="4" w:space="0" w:color="auto"/>
              <w:right w:val="single" w:sz="4" w:space="0" w:color="auto"/>
            </w:tcBorders>
            <w:vAlign w:val="center"/>
            <w:hideMark/>
          </w:tcPr>
          <w:p w14:paraId="532F22D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80</w:t>
            </w:r>
            <w:r w:rsidRPr="00176158">
              <w:rPr>
                <w:sz w:val="20"/>
              </w:rPr>
              <w:br/>
              <w:t>(Note 10)</w:t>
            </w:r>
          </w:p>
        </w:tc>
        <w:tc>
          <w:tcPr>
            <w:tcW w:w="530" w:type="pct"/>
            <w:tcBorders>
              <w:top w:val="single" w:sz="4" w:space="0" w:color="auto"/>
              <w:left w:val="single" w:sz="4" w:space="0" w:color="auto"/>
              <w:bottom w:val="single" w:sz="4" w:space="0" w:color="auto"/>
              <w:right w:val="single" w:sz="4" w:space="0" w:color="auto"/>
            </w:tcBorders>
            <w:vAlign w:val="center"/>
            <w:hideMark/>
          </w:tcPr>
          <w:p w14:paraId="525921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28</w:t>
            </w:r>
          </w:p>
        </w:tc>
        <w:tc>
          <w:tcPr>
            <w:tcW w:w="529" w:type="pct"/>
            <w:tcBorders>
              <w:top w:val="single" w:sz="4" w:space="0" w:color="auto"/>
              <w:left w:val="single" w:sz="4" w:space="0" w:color="auto"/>
              <w:bottom w:val="single" w:sz="4" w:space="0" w:color="auto"/>
              <w:right w:val="single" w:sz="4" w:space="0" w:color="auto"/>
            </w:tcBorders>
            <w:vAlign w:val="center"/>
            <w:hideMark/>
          </w:tcPr>
          <w:p w14:paraId="406C9AF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6 (Tx)</w:t>
            </w:r>
          </w:p>
        </w:tc>
        <w:tc>
          <w:tcPr>
            <w:tcW w:w="528" w:type="pct"/>
            <w:tcBorders>
              <w:top w:val="single" w:sz="4" w:space="0" w:color="auto"/>
              <w:left w:val="single" w:sz="4" w:space="0" w:color="auto"/>
              <w:bottom w:val="single" w:sz="4" w:space="0" w:color="auto"/>
              <w:right w:val="single" w:sz="4" w:space="0" w:color="auto"/>
            </w:tcBorders>
            <w:vAlign w:val="center"/>
            <w:hideMark/>
          </w:tcPr>
          <w:p w14:paraId="218208B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25 (Tx)</w:t>
            </w:r>
          </w:p>
        </w:tc>
      </w:tr>
      <w:tr w:rsidR="00222A3F" w:rsidRPr="00176158" w14:paraId="3F7F148D"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5ECAEB1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Polarization</w:t>
            </w:r>
          </w:p>
        </w:tc>
        <w:tc>
          <w:tcPr>
            <w:tcW w:w="250" w:type="pct"/>
            <w:tcBorders>
              <w:top w:val="single" w:sz="4" w:space="0" w:color="auto"/>
              <w:left w:val="single" w:sz="4" w:space="0" w:color="auto"/>
              <w:bottom w:val="single" w:sz="4" w:space="0" w:color="auto"/>
              <w:right w:val="single" w:sz="4" w:space="0" w:color="auto"/>
            </w:tcBorders>
            <w:vAlign w:val="center"/>
          </w:tcPr>
          <w:p w14:paraId="29A9642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502" w:type="pct"/>
            <w:tcBorders>
              <w:top w:val="single" w:sz="4" w:space="0" w:color="auto"/>
              <w:left w:val="single" w:sz="4" w:space="0" w:color="auto"/>
              <w:bottom w:val="single" w:sz="4" w:space="0" w:color="auto"/>
              <w:right w:val="single" w:sz="4" w:space="0" w:color="auto"/>
            </w:tcBorders>
            <w:vAlign w:val="center"/>
            <w:hideMark/>
          </w:tcPr>
          <w:p w14:paraId="6274696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Vertical</w:t>
            </w:r>
          </w:p>
        </w:tc>
        <w:tc>
          <w:tcPr>
            <w:tcW w:w="638" w:type="pct"/>
            <w:tcBorders>
              <w:top w:val="single" w:sz="4" w:space="0" w:color="auto"/>
              <w:left w:val="single" w:sz="4" w:space="0" w:color="auto"/>
              <w:bottom w:val="single" w:sz="4" w:space="0" w:color="auto"/>
              <w:right w:val="single" w:sz="4" w:space="0" w:color="auto"/>
            </w:tcBorders>
            <w:vAlign w:val="center"/>
            <w:hideMark/>
          </w:tcPr>
          <w:p w14:paraId="26FDC0C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Horizontal</w:t>
            </w:r>
          </w:p>
        </w:tc>
        <w:tc>
          <w:tcPr>
            <w:tcW w:w="530" w:type="pct"/>
            <w:tcBorders>
              <w:top w:val="single" w:sz="4" w:space="0" w:color="auto"/>
              <w:left w:val="single" w:sz="4" w:space="0" w:color="auto"/>
              <w:bottom w:val="single" w:sz="4" w:space="0" w:color="auto"/>
              <w:right w:val="single" w:sz="4" w:space="0" w:color="auto"/>
            </w:tcBorders>
            <w:vAlign w:val="center"/>
            <w:hideMark/>
          </w:tcPr>
          <w:p w14:paraId="6FD9A35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Horizontal</w:t>
            </w:r>
          </w:p>
        </w:tc>
        <w:tc>
          <w:tcPr>
            <w:tcW w:w="530" w:type="pct"/>
            <w:tcBorders>
              <w:top w:val="single" w:sz="4" w:space="0" w:color="auto"/>
              <w:left w:val="single" w:sz="4" w:space="0" w:color="auto"/>
              <w:bottom w:val="single" w:sz="4" w:space="0" w:color="auto"/>
              <w:right w:val="single" w:sz="4" w:space="0" w:color="auto"/>
            </w:tcBorders>
            <w:vAlign w:val="center"/>
            <w:hideMark/>
          </w:tcPr>
          <w:p w14:paraId="0B5CA6B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Vertical</w:t>
            </w:r>
          </w:p>
        </w:tc>
        <w:tc>
          <w:tcPr>
            <w:tcW w:w="532" w:type="pct"/>
            <w:tcBorders>
              <w:top w:val="single" w:sz="4" w:space="0" w:color="auto"/>
              <w:left w:val="single" w:sz="4" w:space="0" w:color="auto"/>
              <w:bottom w:val="single" w:sz="4" w:space="0" w:color="auto"/>
              <w:right w:val="single" w:sz="4" w:space="0" w:color="auto"/>
            </w:tcBorders>
            <w:vAlign w:val="center"/>
            <w:hideMark/>
          </w:tcPr>
          <w:p w14:paraId="7C74670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Vertical</w:t>
            </w:r>
          </w:p>
        </w:tc>
        <w:tc>
          <w:tcPr>
            <w:tcW w:w="530" w:type="pct"/>
            <w:tcBorders>
              <w:top w:val="single" w:sz="4" w:space="0" w:color="auto"/>
              <w:left w:val="single" w:sz="4" w:space="0" w:color="auto"/>
              <w:bottom w:val="single" w:sz="4" w:space="0" w:color="auto"/>
              <w:right w:val="single" w:sz="4" w:space="0" w:color="auto"/>
            </w:tcBorders>
            <w:vAlign w:val="center"/>
            <w:hideMark/>
          </w:tcPr>
          <w:p w14:paraId="18A2AD9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lang w:eastAsia="zh-CN"/>
              </w:rPr>
              <w:t>Horizontal</w:t>
            </w:r>
          </w:p>
        </w:tc>
        <w:tc>
          <w:tcPr>
            <w:tcW w:w="529" w:type="pct"/>
            <w:tcBorders>
              <w:top w:val="single" w:sz="4" w:space="0" w:color="auto"/>
              <w:left w:val="single" w:sz="4" w:space="0" w:color="auto"/>
              <w:bottom w:val="single" w:sz="4" w:space="0" w:color="auto"/>
              <w:right w:val="single" w:sz="4" w:space="0" w:color="auto"/>
            </w:tcBorders>
            <w:vAlign w:val="center"/>
            <w:hideMark/>
          </w:tcPr>
          <w:p w14:paraId="33E9B57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176158">
              <w:rPr>
                <w:sz w:val="20"/>
                <w:lang w:eastAsia="zh-CN"/>
              </w:rPr>
              <w:t>Horizontal</w:t>
            </w:r>
          </w:p>
        </w:tc>
        <w:tc>
          <w:tcPr>
            <w:tcW w:w="528" w:type="pct"/>
            <w:tcBorders>
              <w:top w:val="single" w:sz="4" w:space="0" w:color="auto"/>
              <w:left w:val="single" w:sz="4" w:space="0" w:color="auto"/>
              <w:bottom w:val="single" w:sz="4" w:space="0" w:color="auto"/>
              <w:right w:val="single" w:sz="4" w:space="0" w:color="auto"/>
            </w:tcBorders>
            <w:vAlign w:val="center"/>
            <w:hideMark/>
          </w:tcPr>
          <w:p w14:paraId="27E2B67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lang w:eastAsia="zh-CN"/>
              </w:rPr>
            </w:pPr>
            <w:r w:rsidRPr="00176158">
              <w:rPr>
                <w:sz w:val="20"/>
                <w:lang w:eastAsia="zh-CN"/>
              </w:rPr>
              <w:t>Horizontal</w:t>
            </w:r>
          </w:p>
        </w:tc>
      </w:tr>
      <w:tr w:rsidR="00222A3F" w:rsidRPr="00176158" w14:paraId="0401D609"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094441D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Field of Regard</w:t>
            </w:r>
          </w:p>
        </w:tc>
        <w:tc>
          <w:tcPr>
            <w:tcW w:w="250" w:type="pct"/>
            <w:tcBorders>
              <w:top w:val="single" w:sz="4" w:space="0" w:color="auto"/>
              <w:left w:val="single" w:sz="4" w:space="0" w:color="auto"/>
              <w:bottom w:val="single" w:sz="4" w:space="0" w:color="auto"/>
              <w:right w:val="single" w:sz="4" w:space="0" w:color="auto"/>
            </w:tcBorders>
            <w:vAlign w:val="center"/>
            <w:hideMark/>
          </w:tcPr>
          <w:p w14:paraId="1A9E75B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502" w:type="pct"/>
            <w:tcBorders>
              <w:top w:val="single" w:sz="4" w:space="0" w:color="auto"/>
              <w:left w:val="single" w:sz="4" w:space="0" w:color="auto"/>
              <w:bottom w:val="single" w:sz="4" w:space="0" w:color="auto"/>
              <w:right w:val="single" w:sz="4" w:space="0" w:color="auto"/>
            </w:tcBorders>
            <w:vAlign w:val="center"/>
            <w:hideMark/>
          </w:tcPr>
          <w:p w14:paraId="4C162E6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(Note 11)</w:t>
            </w:r>
          </w:p>
        </w:tc>
        <w:tc>
          <w:tcPr>
            <w:tcW w:w="638" w:type="pct"/>
            <w:tcBorders>
              <w:top w:val="single" w:sz="4" w:space="0" w:color="auto"/>
              <w:left w:val="single" w:sz="4" w:space="0" w:color="auto"/>
              <w:bottom w:val="single" w:sz="4" w:space="0" w:color="auto"/>
              <w:right w:val="single" w:sz="4" w:space="0" w:color="auto"/>
            </w:tcBorders>
            <w:vAlign w:val="center"/>
            <w:hideMark/>
          </w:tcPr>
          <w:p w14:paraId="09FE8E6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(Note 11)</w:t>
            </w:r>
          </w:p>
        </w:tc>
        <w:tc>
          <w:tcPr>
            <w:tcW w:w="530" w:type="pct"/>
            <w:tcBorders>
              <w:top w:val="single" w:sz="4" w:space="0" w:color="auto"/>
              <w:left w:val="single" w:sz="4" w:space="0" w:color="auto"/>
              <w:bottom w:val="single" w:sz="4" w:space="0" w:color="auto"/>
              <w:right w:val="single" w:sz="4" w:space="0" w:color="auto"/>
            </w:tcBorders>
            <w:vAlign w:val="center"/>
            <w:hideMark/>
          </w:tcPr>
          <w:p w14:paraId="05AA5B6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+/−65°az</w:t>
            </w:r>
            <w:r w:rsidRPr="00176158">
              <w:rPr>
                <w:sz w:val="20"/>
              </w:rPr>
              <w:br/>
              <w:t>+50°/−40° el</w:t>
            </w:r>
          </w:p>
        </w:tc>
        <w:tc>
          <w:tcPr>
            <w:tcW w:w="530" w:type="pct"/>
            <w:tcBorders>
              <w:top w:val="single" w:sz="4" w:space="0" w:color="auto"/>
              <w:left w:val="single" w:sz="4" w:space="0" w:color="auto"/>
              <w:bottom w:val="single" w:sz="4" w:space="0" w:color="auto"/>
              <w:right w:val="single" w:sz="4" w:space="0" w:color="auto"/>
            </w:tcBorders>
            <w:vAlign w:val="center"/>
            <w:hideMark/>
          </w:tcPr>
          <w:p w14:paraId="7381C25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+/−110° to +/−180°</w:t>
            </w:r>
          </w:p>
        </w:tc>
        <w:tc>
          <w:tcPr>
            <w:tcW w:w="532" w:type="pct"/>
            <w:tcBorders>
              <w:top w:val="single" w:sz="4" w:space="0" w:color="auto"/>
              <w:left w:val="single" w:sz="4" w:space="0" w:color="auto"/>
              <w:bottom w:val="single" w:sz="4" w:space="0" w:color="auto"/>
              <w:right w:val="single" w:sz="4" w:space="0" w:color="auto"/>
            </w:tcBorders>
            <w:vAlign w:val="center"/>
            <w:hideMark/>
          </w:tcPr>
          <w:p w14:paraId="5409F68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+/−110° to +/−180°</w:t>
            </w:r>
          </w:p>
        </w:tc>
        <w:tc>
          <w:tcPr>
            <w:tcW w:w="530" w:type="pct"/>
            <w:tcBorders>
              <w:top w:val="single" w:sz="4" w:space="0" w:color="auto"/>
              <w:left w:val="single" w:sz="4" w:space="0" w:color="auto"/>
              <w:bottom w:val="single" w:sz="4" w:space="0" w:color="auto"/>
              <w:right w:val="single" w:sz="4" w:space="0" w:color="auto"/>
            </w:tcBorders>
            <w:vAlign w:val="center"/>
            <w:hideMark/>
          </w:tcPr>
          <w:p w14:paraId="1D43480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Note 11</w:t>
            </w:r>
          </w:p>
        </w:tc>
        <w:tc>
          <w:tcPr>
            <w:tcW w:w="529" w:type="pct"/>
            <w:tcBorders>
              <w:top w:val="single" w:sz="4" w:space="0" w:color="auto"/>
              <w:left w:val="single" w:sz="4" w:space="0" w:color="auto"/>
              <w:bottom w:val="single" w:sz="4" w:space="0" w:color="auto"/>
              <w:right w:val="single" w:sz="4" w:space="0" w:color="auto"/>
            </w:tcBorders>
            <w:vAlign w:val="center"/>
            <w:hideMark/>
          </w:tcPr>
          <w:p w14:paraId="392EE3C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w:t>
            </w:r>
            <w:r w:rsidRPr="00176158">
              <w:rPr>
                <w:sz w:val="20"/>
                <w:lang w:eastAsia="zh-CN"/>
              </w:rPr>
              <w:t>−</w:t>
            </w:r>
            <w:r w:rsidRPr="00176158">
              <w:rPr>
                <w:sz w:val="20"/>
              </w:rPr>
              <w:t>110° az</w:t>
            </w:r>
            <w:r w:rsidRPr="00176158">
              <w:rPr>
                <w:sz w:val="20"/>
              </w:rPr>
              <w:br/>
              <w:t>+/</w:t>
            </w:r>
            <w:r w:rsidRPr="00176158">
              <w:rPr>
                <w:sz w:val="20"/>
                <w:lang w:eastAsia="zh-CN"/>
              </w:rPr>
              <w:t>−</w:t>
            </w:r>
            <w:r w:rsidRPr="00176158">
              <w:rPr>
                <w:sz w:val="20"/>
              </w:rPr>
              <w:t>25° el</w:t>
            </w:r>
          </w:p>
        </w:tc>
        <w:tc>
          <w:tcPr>
            <w:tcW w:w="528" w:type="pct"/>
            <w:tcBorders>
              <w:top w:val="single" w:sz="4" w:space="0" w:color="auto"/>
              <w:left w:val="single" w:sz="4" w:space="0" w:color="auto"/>
              <w:bottom w:val="single" w:sz="4" w:space="0" w:color="auto"/>
              <w:right w:val="single" w:sz="4" w:space="0" w:color="auto"/>
            </w:tcBorders>
            <w:hideMark/>
          </w:tcPr>
          <w:p w14:paraId="56E400D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rPr>
              <w:t>+/</w:t>
            </w:r>
            <w:r w:rsidRPr="00176158">
              <w:rPr>
                <w:sz w:val="20"/>
                <w:lang w:eastAsia="zh-CN"/>
              </w:rPr>
              <w:t>−</w:t>
            </w:r>
            <w:r w:rsidRPr="00176158">
              <w:rPr>
                <w:sz w:val="20"/>
              </w:rPr>
              <w:t>60° az</w:t>
            </w:r>
            <w:r w:rsidRPr="00176158">
              <w:rPr>
                <w:sz w:val="20"/>
              </w:rPr>
              <w:br/>
              <w:t>+/</w:t>
            </w:r>
            <w:r w:rsidRPr="00176158">
              <w:rPr>
                <w:sz w:val="20"/>
                <w:lang w:eastAsia="zh-CN"/>
              </w:rPr>
              <w:t>−</w:t>
            </w:r>
            <w:r w:rsidRPr="00176158">
              <w:rPr>
                <w:sz w:val="20"/>
              </w:rPr>
              <w:t xml:space="preserve">45° el </w:t>
            </w:r>
            <w:r w:rsidRPr="00176158">
              <w:rPr>
                <w:sz w:val="20"/>
              </w:rPr>
              <w:br/>
              <w:t>(Note 11)</w:t>
            </w:r>
          </w:p>
        </w:tc>
      </w:tr>
      <w:tr w:rsidR="00222A3F" w:rsidRPr="00176158" w14:paraId="1A850B9A"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557CD024" w14:textId="15A2E5CC"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lastRenderedPageBreak/>
              <w:t>Horizontal Antenna scan</w:t>
            </w:r>
            <w:r w:rsidR="0027085F" w:rsidRPr="00176158">
              <w:rPr>
                <w:sz w:val="20"/>
              </w:rPr>
              <w:t xml:space="preserve"> </w:t>
            </w:r>
            <w:r w:rsidR="0027085F" w:rsidRPr="00176158">
              <w:rPr>
                <w:rFonts w:eastAsia="Batang"/>
                <w:sz w:val="20"/>
              </w:rPr>
              <w:t>(from boresight)</w:t>
            </w:r>
          </w:p>
        </w:tc>
        <w:tc>
          <w:tcPr>
            <w:tcW w:w="250" w:type="pct"/>
            <w:tcBorders>
              <w:top w:val="single" w:sz="4" w:space="0" w:color="auto"/>
              <w:left w:val="single" w:sz="4" w:space="0" w:color="auto"/>
              <w:bottom w:val="single" w:sz="4" w:space="0" w:color="auto"/>
              <w:right w:val="single" w:sz="4" w:space="0" w:color="auto"/>
            </w:tcBorders>
            <w:vAlign w:val="center"/>
            <w:hideMark/>
          </w:tcPr>
          <w:p w14:paraId="3049C9C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502" w:type="pct"/>
            <w:tcBorders>
              <w:top w:val="single" w:sz="4" w:space="0" w:color="auto"/>
              <w:left w:val="single" w:sz="4" w:space="0" w:color="auto"/>
              <w:bottom w:val="single" w:sz="4" w:space="0" w:color="auto"/>
              <w:right w:val="single" w:sz="4" w:space="0" w:color="auto"/>
            </w:tcBorders>
            <w:vAlign w:val="center"/>
            <w:hideMark/>
          </w:tcPr>
          <w:p w14:paraId="19CD87F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±60</w:t>
            </w:r>
          </w:p>
        </w:tc>
        <w:tc>
          <w:tcPr>
            <w:tcW w:w="638" w:type="pct"/>
            <w:tcBorders>
              <w:top w:val="single" w:sz="4" w:space="0" w:color="auto"/>
              <w:left w:val="single" w:sz="4" w:space="0" w:color="auto"/>
              <w:bottom w:val="single" w:sz="4" w:space="0" w:color="auto"/>
              <w:right w:val="single" w:sz="4" w:space="0" w:color="auto"/>
            </w:tcBorders>
            <w:vAlign w:val="center"/>
            <w:hideMark/>
          </w:tcPr>
          <w:p w14:paraId="7CE5F7E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±60</w:t>
            </w:r>
          </w:p>
        </w:tc>
        <w:tc>
          <w:tcPr>
            <w:tcW w:w="530" w:type="pct"/>
            <w:tcBorders>
              <w:top w:val="single" w:sz="4" w:space="0" w:color="auto"/>
              <w:left w:val="single" w:sz="4" w:space="0" w:color="auto"/>
              <w:bottom w:val="single" w:sz="4" w:space="0" w:color="auto"/>
              <w:right w:val="single" w:sz="4" w:space="0" w:color="auto"/>
            </w:tcBorders>
            <w:vAlign w:val="center"/>
            <w:hideMark/>
          </w:tcPr>
          <w:p w14:paraId="1D65403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±65</w:t>
            </w:r>
          </w:p>
        </w:tc>
        <w:tc>
          <w:tcPr>
            <w:tcW w:w="530" w:type="pct"/>
            <w:tcBorders>
              <w:top w:val="single" w:sz="4" w:space="0" w:color="auto"/>
              <w:left w:val="single" w:sz="4" w:space="0" w:color="auto"/>
              <w:bottom w:val="single" w:sz="4" w:space="0" w:color="auto"/>
              <w:right w:val="single" w:sz="4" w:space="0" w:color="auto"/>
            </w:tcBorders>
            <w:vAlign w:val="center"/>
            <w:hideMark/>
          </w:tcPr>
          <w:p w14:paraId="505CBD2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532" w:type="pct"/>
            <w:tcBorders>
              <w:top w:val="single" w:sz="4" w:space="0" w:color="auto"/>
              <w:left w:val="single" w:sz="4" w:space="0" w:color="auto"/>
              <w:bottom w:val="single" w:sz="4" w:space="0" w:color="auto"/>
              <w:right w:val="single" w:sz="4" w:space="0" w:color="auto"/>
            </w:tcBorders>
            <w:vAlign w:val="center"/>
            <w:hideMark/>
          </w:tcPr>
          <w:p w14:paraId="10D1EFE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530" w:type="pct"/>
            <w:tcBorders>
              <w:top w:val="single" w:sz="4" w:space="0" w:color="auto"/>
              <w:left w:val="single" w:sz="4" w:space="0" w:color="auto"/>
              <w:bottom w:val="single" w:sz="4" w:space="0" w:color="auto"/>
              <w:right w:val="single" w:sz="4" w:space="0" w:color="auto"/>
            </w:tcBorders>
            <w:vAlign w:val="center"/>
            <w:hideMark/>
          </w:tcPr>
          <w:p w14:paraId="60ECCC6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hideMark/>
          </w:tcPr>
          <w:p w14:paraId="776B603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±60 deg</w:t>
            </w:r>
          </w:p>
        </w:tc>
        <w:tc>
          <w:tcPr>
            <w:tcW w:w="528" w:type="pct"/>
            <w:tcBorders>
              <w:top w:val="single" w:sz="4" w:space="0" w:color="auto"/>
              <w:left w:val="single" w:sz="4" w:space="0" w:color="auto"/>
              <w:bottom w:val="single" w:sz="4" w:space="0" w:color="auto"/>
              <w:right w:val="single" w:sz="4" w:space="0" w:color="auto"/>
            </w:tcBorders>
            <w:vAlign w:val="center"/>
            <w:hideMark/>
          </w:tcPr>
          <w:p w14:paraId="6D56158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±60 deg</w:t>
            </w:r>
          </w:p>
        </w:tc>
      </w:tr>
      <w:tr w:rsidR="00222A3F" w:rsidRPr="00176158" w14:paraId="5B3738B9" w14:textId="77777777" w:rsidTr="00E76505">
        <w:trPr>
          <w:cantSplit/>
          <w:trHeight w:val="20"/>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7D1ADCE5" w14:textId="021D2696"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Vertical Antenna scan</w:t>
            </w:r>
            <w:r w:rsidR="0027085F" w:rsidRPr="00176158">
              <w:rPr>
                <w:sz w:val="20"/>
              </w:rPr>
              <w:t xml:space="preserve"> </w:t>
            </w:r>
            <w:r w:rsidR="0027085F" w:rsidRPr="00176158">
              <w:rPr>
                <w:rFonts w:eastAsia="Batang"/>
                <w:sz w:val="20"/>
              </w:rPr>
              <w:t>(from boresight)</w:t>
            </w:r>
          </w:p>
        </w:tc>
        <w:tc>
          <w:tcPr>
            <w:tcW w:w="250" w:type="pct"/>
            <w:tcBorders>
              <w:top w:val="single" w:sz="4" w:space="0" w:color="auto"/>
              <w:left w:val="single" w:sz="4" w:space="0" w:color="auto"/>
              <w:bottom w:val="single" w:sz="4" w:space="0" w:color="auto"/>
              <w:right w:val="single" w:sz="4" w:space="0" w:color="auto"/>
            </w:tcBorders>
            <w:vAlign w:val="center"/>
            <w:hideMark/>
          </w:tcPr>
          <w:p w14:paraId="0A99481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502" w:type="pct"/>
            <w:tcBorders>
              <w:top w:val="single" w:sz="4" w:space="0" w:color="auto"/>
              <w:left w:val="single" w:sz="4" w:space="0" w:color="auto"/>
              <w:bottom w:val="single" w:sz="4" w:space="0" w:color="auto"/>
              <w:right w:val="single" w:sz="4" w:space="0" w:color="auto"/>
            </w:tcBorders>
            <w:vAlign w:val="center"/>
            <w:hideMark/>
          </w:tcPr>
          <w:p w14:paraId="35702B0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±20</w:t>
            </w:r>
          </w:p>
        </w:tc>
        <w:tc>
          <w:tcPr>
            <w:tcW w:w="638" w:type="pct"/>
            <w:tcBorders>
              <w:top w:val="single" w:sz="4" w:space="0" w:color="auto"/>
              <w:left w:val="single" w:sz="4" w:space="0" w:color="auto"/>
              <w:bottom w:val="single" w:sz="4" w:space="0" w:color="auto"/>
              <w:right w:val="single" w:sz="4" w:space="0" w:color="auto"/>
            </w:tcBorders>
            <w:vAlign w:val="center"/>
            <w:hideMark/>
          </w:tcPr>
          <w:p w14:paraId="2B2F384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±60</w:t>
            </w:r>
          </w:p>
        </w:tc>
        <w:tc>
          <w:tcPr>
            <w:tcW w:w="530" w:type="pct"/>
            <w:tcBorders>
              <w:top w:val="single" w:sz="4" w:space="0" w:color="auto"/>
              <w:left w:val="single" w:sz="4" w:space="0" w:color="auto"/>
              <w:bottom w:val="single" w:sz="4" w:space="0" w:color="auto"/>
              <w:right w:val="single" w:sz="4" w:space="0" w:color="auto"/>
            </w:tcBorders>
            <w:vAlign w:val="center"/>
            <w:hideMark/>
          </w:tcPr>
          <w:p w14:paraId="4D8EF75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−40, +50</w:t>
            </w:r>
          </w:p>
        </w:tc>
        <w:tc>
          <w:tcPr>
            <w:tcW w:w="530" w:type="pct"/>
            <w:tcBorders>
              <w:top w:val="single" w:sz="4" w:space="0" w:color="auto"/>
              <w:left w:val="single" w:sz="4" w:space="0" w:color="auto"/>
              <w:bottom w:val="single" w:sz="4" w:space="0" w:color="auto"/>
              <w:right w:val="single" w:sz="4" w:space="0" w:color="auto"/>
            </w:tcBorders>
            <w:vAlign w:val="center"/>
            <w:hideMark/>
          </w:tcPr>
          <w:p w14:paraId="00B3FF5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532" w:type="pct"/>
            <w:tcBorders>
              <w:top w:val="single" w:sz="4" w:space="0" w:color="auto"/>
              <w:left w:val="single" w:sz="4" w:space="0" w:color="auto"/>
              <w:bottom w:val="single" w:sz="4" w:space="0" w:color="auto"/>
              <w:right w:val="single" w:sz="4" w:space="0" w:color="auto"/>
            </w:tcBorders>
            <w:vAlign w:val="center"/>
            <w:hideMark/>
          </w:tcPr>
          <w:p w14:paraId="145705D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530" w:type="pct"/>
            <w:tcBorders>
              <w:top w:val="single" w:sz="4" w:space="0" w:color="auto"/>
              <w:left w:val="single" w:sz="4" w:space="0" w:color="auto"/>
              <w:bottom w:val="single" w:sz="4" w:space="0" w:color="auto"/>
              <w:right w:val="single" w:sz="4" w:space="0" w:color="auto"/>
            </w:tcBorders>
            <w:vAlign w:val="center"/>
            <w:hideMark/>
          </w:tcPr>
          <w:p w14:paraId="6988F30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hideMark/>
          </w:tcPr>
          <w:p w14:paraId="45DF858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 25 deg</w:t>
            </w:r>
          </w:p>
        </w:tc>
        <w:tc>
          <w:tcPr>
            <w:tcW w:w="528" w:type="pct"/>
            <w:tcBorders>
              <w:top w:val="single" w:sz="4" w:space="0" w:color="auto"/>
              <w:left w:val="single" w:sz="4" w:space="0" w:color="auto"/>
              <w:bottom w:val="single" w:sz="4" w:space="0" w:color="auto"/>
              <w:right w:val="single" w:sz="4" w:space="0" w:color="auto"/>
            </w:tcBorders>
            <w:vAlign w:val="center"/>
            <w:hideMark/>
          </w:tcPr>
          <w:p w14:paraId="2B118C1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lang w:eastAsia="zh-CN"/>
              </w:rPr>
            </w:pPr>
            <w:r w:rsidRPr="00176158">
              <w:rPr>
                <w:sz w:val="20"/>
                <w:lang w:eastAsia="zh-CN"/>
              </w:rPr>
              <w:t>± 45 deg</w:t>
            </w:r>
          </w:p>
        </w:tc>
      </w:tr>
      <w:tr w:rsidR="00222A3F" w:rsidRPr="00176158" w14:paraId="700FEC62" w14:textId="77777777" w:rsidTr="00E76505">
        <w:trPr>
          <w:cantSplit/>
          <w:trHeight w:val="20"/>
          <w:jc w:val="center"/>
        </w:trPr>
        <w:tc>
          <w:tcPr>
            <w:tcW w:w="5000" w:type="pct"/>
            <w:gridSpan w:val="10"/>
            <w:tcBorders>
              <w:top w:val="single" w:sz="4" w:space="0" w:color="auto"/>
              <w:left w:val="nil"/>
              <w:bottom w:val="nil"/>
              <w:right w:val="nil"/>
            </w:tcBorders>
            <w:vAlign w:val="center"/>
            <w:hideMark/>
          </w:tcPr>
          <w:p w14:paraId="7087F529" w14:textId="77777777" w:rsidR="00222A3F" w:rsidRPr="00176158" w:rsidRDefault="00222A3F" w:rsidP="00E76505">
            <w:pPr>
              <w:tabs>
                <w:tab w:val="left" w:pos="284"/>
                <w:tab w:val="left" w:pos="567"/>
                <w:tab w:val="left" w:pos="851"/>
              </w:tabs>
              <w:spacing w:before="40" w:after="40"/>
              <w:jc w:val="both"/>
              <w:textAlignment w:val="auto"/>
              <w:rPr>
                <w:rFonts w:eastAsia="Batang"/>
                <w:sz w:val="18"/>
              </w:rPr>
            </w:pPr>
            <w:r w:rsidRPr="00176158">
              <w:rPr>
                <w:rFonts w:eastAsia="Batang"/>
                <w:sz w:val="18"/>
              </w:rPr>
              <w:t xml:space="preserve">Notes: </w:t>
            </w:r>
          </w:p>
          <w:p w14:paraId="2AD50B93" w14:textId="258C33C3"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1</w:t>
            </w:r>
            <w:r w:rsidRPr="00176158">
              <w:rPr>
                <w:rFonts w:eastAsia="Batang"/>
                <w:sz w:val="18"/>
              </w:rPr>
              <w:tab/>
              <w:t xml:space="preserve">These radars can also be deployed on the ground, recognizing the need to give priority to </w:t>
            </w:r>
            <w:r w:rsidR="00595082" w:rsidRPr="00176158">
              <w:rPr>
                <w:rFonts w:eastAsia="Batang"/>
                <w:sz w:val="18"/>
              </w:rPr>
              <w:t>[</w:t>
            </w:r>
            <w:r w:rsidRPr="00176158">
              <w:rPr>
                <w:rFonts w:eastAsia="Batang"/>
                <w:sz w:val="18"/>
              </w:rPr>
              <w:t>onboard</w:t>
            </w:r>
            <w:r w:rsidR="00595082" w:rsidRPr="00176158">
              <w:rPr>
                <w:rFonts w:eastAsia="Batang"/>
                <w:sz w:val="18"/>
              </w:rPr>
              <w:t>]</w:t>
            </w:r>
            <w:r w:rsidRPr="00176158">
              <w:rPr>
                <w:rFonts w:eastAsia="Batang"/>
                <w:sz w:val="18"/>
              </w:rPr>
              <w:t xml:space="preserve"> airborne detect and avoid radars for remotely piloted aircraft expected to be operated on a worldwide basis.</w:t>
            </w:r>
          </w:p>
          <w:p w14:paraId="4A29CC9C" w14:textId="77777777"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[2</w:t>
            </w:r>
            <w:r w:rsidRPr="00176158">
              <w:rPr>
                <w:rFonts w:eastAsia="Batang"/>
                <w:sz w:val="18"/>
              </w:rPr>
              <w:tab/>
              <w:t>These radars have similar detection range on the same aircraft, even if it flies at a different speed as long as the radar tracking software is expecting and designed for the correct aircraft speeds. What matters is radar cross section (RCS, i.e. “size”) of the target.]</w:t>
            </w:r>
          </w:p>
          <w:p w14:paraId="409B5E14" w14:textId="620C57AD" w:rsidR="00222A3F" w:rsidRPr="00176158" w:rsidRDefault="00DC23A0"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3</w:t>
            </w:r>
            <w:r w:rsidR="00222A3F" w:rsidRPr="00176158">
              <w:rPr>
                <w:rFonts w:eastAsia="Batang"/>
                <w:sz w:val="18"/>
              </w:rPr>
              <w:tab/>
              <w:t>Channel selection is purely SW-defined and can be changed on-the-fly. Some settings may allow radar to self-configure based on detected spectrum-conflict.</w:t>
            </w:r>
          </w:p>
          <w:p w14:paraId="23750434" w14:textId="77777777"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6</w:t>
            </w:r>
            <w:r w:rsidRPr="00176158">
              <w:rPr>
                <w:rFonts w:eastAsia="Batang"/>
                <w:sz w:val="18"/>
              </w:rPr>
              <w:tab/>
              <w:t>Waveform is software-defined on a CPI-by-CPI basis, and optimized for targets, and spectral environments.</w:t>
            </w:r>
          </w:p>
          <w:p w14:paraId="5B2EF7AF" w14:textId="77777777"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7</w:t>
            </w:r>
            <w:r w:rsidRPr="00176158">
              <w:rPr>
                <w:rFonts w:eastAsia="Batang"/>
                <w:sz w:val="18"/>
              </w:rPr>
              <w:tab/>
              <w:t>Based on the PRI, 8,769-69,917 pulses per second for PRR are more accurate. However, these radars are dynamic/cognitive radar and the PRI/PRR can be dynamically changed based on a number of characteristics (terrain, target, etc.) hence 5,000-200,000 PRR are listed.</w:t>
            </w:r>
          </w:p>
          <w:p w14:paraId="33E0E8A4" w14:textId="0E8C63CA"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8</w:t>
            </w:r>
            <w:r w:rsidRPr="00176158">
              <w:rPr>
                <w:rFonts w:eastAsia="Batang"/>
                <w:sz w:val="18"/>
              </w:rPr>
              <w:tab/>
            </w:r>
          </w:p>
          <w:p w14:paraId="56499CEA" w14:textId="77777777"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9</w:t>
            </w:r>
            <w:r w:rsidRPr="00176158">
              <w:rPr>
                <w:rFonts w:eastAsia="Batang"/>
                <w:sz w:val="18"/>
              </w:rPr>
              <w:tab/>
              <w:t>For Radar 1, 2, and 6: Each radar has one TX array and one RX array integrated into their design. For radar 3: High T/R ESA RF beamforming on both transmit and receive.</w:t>
            </w:r>
          </w:p>
          <w:p w14:paraId="6115A5D5" w14:textId="3ACB28B3"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10</w:t>
            </w:r>
            <w:r w:rsidRPr="00176158">
              <w:rPr>
                <w:rFonts w:eastAsia="Batang"/>
                <w:sz w:val="18"/>
              </w:rPr>
              <w:tab/>
              <w:t>For one panel at ‒3 dB. See Annex 2 for the field of regard</w:t>
            </w:r>
            <w:r w:rsidR="00176158">
              <w:rPr>
                <w:rFonts w:eastAsia="Batang"/>
                <w:sz w:val="18"/>
              </w:rPr>
              <w:t>.</w:t>
            </w:r>
          </w:p>
          <w:p w14:paraId="1687BAA4" w14:textId="77777777" w:rsidR="00222A3F" w:rsidRPr="00176158" w:rsidRDefault="00222A3F" w:rsidP="00E76505">
            <w:pPr>
              <w:tabs>
                <w:tab w:val="left" w:pos="284"/>
                <w:tab w:val="left" w:pos="567"/>
                <w:tab w:val="left" w:pos="851"/>
              </w:tabs>
              <w:spacing w:before="40" w:after="40"/>
              <w:ind w:left="284" w:hanging="284"/>
              <w:jc w:val="both"/>
              <w:textAlignment w:val="auto"/>
              <w:rPr>
                <w:rFonts w:eastAsia="Batang"/>
                <w:sz w:val="18"/>
              </w:rPr>
            </w:pPr>
            <w:r w:rsidRPr="00176158">
              <w:rPr>
                <w:rFonts w:eastAsia="Batang"/>
                <w:sz w:val="18"/>
              </w:rPr>
              <w:t>11</w:t>
            </w:r>
            <w:r w:rsidRPr="00176158">
              <w:rPr>
                <w:rFonts w:eastAsia="Batang"/>
                <w:sz w:val="18"/>
              </w:rPr>
              <w:tab/>
              <w:t>These radars do not have multiple panel capability. Each radar has only one TX array and one RX array integrated into their design. Field or Regard (FOR) is programmable for each individual radar. For an individual radar, FOR can be programmed as wide as ±60°. However, four of these radars can be set up orthogonally to each other to achieve a FOR of 360°.]</w:t>
            </w:r>
          </w:p>
        </w:tc>
      </w:tr>
    </w:tbl>
    <w:p w14:paraId="2DEC5E65" w14:textId="77777777" w:rsidR="00222A3F" w:rsidRPr="00176158" w:rsidRDefault="00222A3F" w:rsidP="00222A3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p>
    <w:p w14:paraId="5FEE06A8" w14:textId="77777777" w:rsidR="00222A3F" w:rsidRPr="00176158" w:rsidRDefault="00222A3F" w:rsidP="00222A3F">
      <w:pPr>
        <w:tabs>
          <w:tab w:val="clear" w:pos="1134"/>
          <w:tab w:val="clear" w:pos="1871"/>
          <w:tab w:val="clear" w:pos="2268"/>
        </w:tabs>
        <w:spacing w:before="0"/>
        <w:textAlignment w:val="auto"/>
        <w:rPr>
          <w:sz w:val="20"/>
          <w:lang w:eastAsia="zh-CN"/>
        </w:rPr>
      </w:pPr>
    </w:p>
    <w:p w14:paraId="49823D30" w14:textId="77777777" w:rsidR="00222A3F" w:rsidRPr="00176158" w:rsidRDefault="00222A3F" w:rsidP="00222A3F">
      <w:pPr>
        <w:tabs>
          <w:tab w:val="clear" w:pos="1134"/>
          <w:tab w:val="clear" w:pos="1871"/>
          <w:tab w:val="clear" w:pos="2268"/>
        </w:tabs>
        <w:overflowPunct/>
        <w:autoSpaceDE/>
        <w:autoSpaceDN/>
        <w:adjustRightInd/>
        <w:spacing w:before="0"/>
        <w:textAlignment w:val="auto"/>
        <w:rPr>
          <w:rFonts w:eastAsia="Batang"/>
          <w:sz w:val="20"/>
          <w:lang w:eastAsia="zh-CN"/>
        </w:rPr>
        <w:sectPr w:rsidR="00222A3F" w:rsidRPr="00176158" w:rsidSect="00222A3F">
          <w:headerReference w:type="default" r:id="rId19"/>
          <w:footerReference w:type="default" r:id="rId20"/>
          <w:pgSz w:w="16834" w:h="11907" w:orient="landscape"/>
          <w:pgMar w:top="1138" w:right="1411" w:bottom="1138" w:left="1411" w:header="567" w:footer="720" w:gutter="0"/>
          <w:cols w:space="720"/>
        </w:sectPr>
      </w:pPr>
    </w:p>
    <w:p w14:paraId="24723255" w14:textId="77777777" w:rsidR="00222A3F" w:rsidRPr="00176158" w:rsidRDefault="00222A3F" w:rsidP="00176158">
      <w:pPr>
        <w:pStyle w:val="Heading2"/>
        <w:rPr>
          <w:rFonts w:eastAsia="Batang"/>
        </w:rPr>
      </w:pPr>
      <w:bookmarkStart w:id="34" w:name="_A3.2.1.3__"/>
      <w:bookmarkStart w:id="35" w:name="_A2.2.1.3__"/>
      <w:bookmarkStart w:id="36" w:name="_A3.2.2_Automatic_Landing"/>
      <w:bookmarkStart w:id="37" w:name="_A3.2.2_ALS_Systems"/>
      <w:bookmarkStart w:id="38" w:name="_A2.2.2__"/>
      <w:bookmarkStart w:id="39" w:name="_A3.2.2.1__Technical"/>
      <w:bookmarkStart w:id="40" w:name="_A3.2.2.1_Technical_and"/>
      <w:bookmarkStart w:id="41" w:name="_A2.2.2.1__"/>
      <w:bookmarkStart w:id="42" w:name="_A4.2.2.1__"/>
      <w:bookmarkStart w:id="43" w:name="_A3.2.2.3__Protection"/>
      <w:bookmarkEnd w:id="34"/>
      <w:bookmarkEnd w:id="35"/>
      <w:bookmarkEnd w:id="36"/>
      <w:bookmarkEnd w:id="37"/>
      <w:bookmarkEnd w:id="38"/>
      <w:bookmarkEnd w:id="39"/>
      <w:bookmarkEnd w:id="40"/>
      <w:bookmarkEnd w:id="41"/>
      <w:bookmarkEnd w:id="42"/>
      <w:bookmarkEnd w:id="43"/>
      <w:r w:rsidRPr="00176158">
        <w:rPr>
          <w:rFonts w:eastAsia="Batang"/>
        </w:rPr>
        <w:lastRenderedPageBreak/>
        <w:t>A1-2</w:t>
      </w:r>
      <w:r w:rsidRPr="00176158">
        <w:rPr>
          <w:rFonts w:eastAsia="Batang"/>
        </w:rPr>
        <w:tab/>
        <w:t>Characteristics of landing system</w:t>
      </w:r>
    </w:p>
    <w:p w14:paraId="4C019CD4" w14:textId="09E5F099" w:rsidR="00222A3F" w:rsidRPr="00176158" w:rsidRDefault="00222A3F" w:rsidP="00222A3F">
      <w:pPr>
        <w:jc w:val="both"/>
        <w:textAlignment w:val="auto"/>
        <w:rPr>
          <w:rFonts w:eastAsia="Batang"/>
        </w:rPr>
      </w:pPr>
      <w:r w:rsidRPr="00176158">
        <w:rPr>
          <w:rFonts w:eastAsia="Batang"/>
        </w:rPr>
        <w:t xml:space="preserve">This system is an electronic landing aid that provides flight path data to an approaching aircraft as the aircraft flies into range of the landing system. </w:t>
      </w:r>
      <w:r w:rsidRPr="00176158">
        <w:rPr>
          <w:rFonts w:eastAsia="Batang"/>
          <w:szCs w:val="24"/>
        </w:rPr>
        <w:t>There are two separate surface transmitters, one for azimuth and one for elevation, as well as a receiver installed on the aircraft. The system utilizes a one-way transmission where the angular information is displayed on a cross-point indicator</w:t>
      </w:r>
      <w:r w:rsidR="009C3135" w:rsidRPr="00176158">
        <w:rPr>
          <w:rFonts w:eastAsia="Batang"/>
          <w:szCs w:val="24"/>
        </w:rPr>
        <w:t>,</w:t>
      </w:r>
      <w:r w:rsidRPr="00176158">
        <w:rPr>
          <w:rFonts w:eastAsia="Batang"/>
          <w:szCs w:val="24"/>
        </w:rPr>
        <w:t xml:space="preserve"> allowing the aircraft to align itself with the runway.</w:t>
      </w:r>
    </w:p>
    <w:p w14:paraId="74EA4276" w14:textId="77777777" w:rsidR="00222A3F" w:rsidRPr="00176158" w:rsidRDefault="00222A3F" w:rsidP="00222A3F">
      <w:pPr>
        <w:textAlignment w:val="auto"/>
        <w:rPr>
          <w:rFonts w:eastAsia="Batang"/>
        </w:rPr>
      </w:pPr>
      <w:r w:rsidRPr="00176158">
        <w:rPr>
          <w:rFonts w:eastAsia="Batang"/>
        </w:rPr>
        <w:t>The technical parameters are provided in Table A1-2.</w:t>
      </w:r>
    </w:p>
    <w:p w14:paraId="5A0493B7" w14:textId="77777777" w:rsidR="00222A3F" w:rsidRPr="00176158" w:rsidRDefault="00222A3F" w:rsidP="00176158">
      <w:pPr>
        <w:pStyle w:val="TableNo"/>
      </w:pPr>
      <w:r w:rsidRPr="00176158">
        <w:t>TABLE A1-2</w:t>
      </w:r>
    </w:p>
    <w:p w14:paraId="7CA3AE37" w14:textId="77777777" w:rsidR="00222A3F" w:rsidRPr="00176158" w:rsidRDefault="00222A3F" w:rsidP="00176158">
      <w:pPr>
        <w:pStyle w:val="Tabletitle"/>
      </w:pPr>
      <w:r w:rsidRPr="00176158">
        <w:t>Technical parameters of landing system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222A3F" w:rsidRPr="00176158" w14:paraId="0A7925CB" w14:textId="77777777" w:rsidTr="00E76505">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1EC82319" w14:textId="77777777" w:rsidR="00222A3F" w:rsidRPr="00176158" w:rsidRDefault="00222A3F" w:rsidP="00176158">
            <w:pPr>
              <w:pStyle w:val="Tablehead"/>
            </w:pPr>
            <w:r w:rsidRPr="00176158">
              <w:t>Parameter</w:t>
            </w:r>
          </w:p>
        </w:tc>
        <w:tc>
          <w:tcPr>
            <w:tcW w:w="607" w:type="pct"/>
            <w:tcBorders>
              <w:top w:val="single" w:sz="4" w:space="0" w:color="auto"/>
              <w:left w:val="single" w:sz="4" w:space="0" w:color="auto"/>
              <w:bottom w:val="single" w:sz="4" w:space="0" w:color="auto"/>
              <w:right w:val="single" w:sz="4" w:space="0" w:color="auto"/>
            </w:tcBorders>
            <w:hideMark/>
          </w:tcPr>
          <w:p w14:paraId="7EF7305F" w14:textId="77777777" w:rsidR="00222A3F" w:rsidRPr="00176158" w:rsidRDefault="00222A3F" w:rsidP="00176158">
            <w:pPr>
              <w:pStyle w:val="Tablehead"/>
            </w:pPr>
            <w:r w:rsidRPr="00176158">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07B8DA" w14:textId="77777777" w:rsidR="00222A3F" w:rsidRPr="00176158" w:rsidRDefault="00222A3F" w:rsidP="00176158">
            <w:pPr>
              <w:pStyle w:val="Tablehead"/>
            </w:pPr>
            <w:r w:rsidRPr="00176158">
              <w:t>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F4B6546" w14:textId="77777777" w:rsidR="00222A3F" w:rsidRPr="00176158" w:rsidRDefault="00222A3F" w:rsidP="00176158">
            <w:pPr>
              <w:pStyle w:val="Tablehead"/>
            </w:pPr>
            <w:r w:rsidRPr="00176158">
              <w:t>Receiver</w:t>
            </w:r>
          </w:p>
        </w:tc>
      </w:tr>
      <w:tr w:rsidR="00222A3F" w:rsidRPr="00176158" w14:paraId="09651965"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AB9DD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Platform</w:t>
            </w:r>
          </w:p>
        </w:tc>
        <w:tc>
          <w:tcPr>
            <w:tcW w:w="607" w:type="pct"/>
            <w:tcBorders>
              <w:top w:val="single" w:sz="4" w:space="0" w:color="auto"/>
              <w:left w:val="single" w:sz="4" w:space="0" w:color="auto"/>
              <w:bottom w:val="single" w:sz="4" w:space="0" w:color="auto"/>
              <w:right w:val="single" w:sz="4" w:space="0" w:color="auto"/>
            </w:tcBorders>
          </w:tcPr>
          <w:p w14:paraId="26D3D4D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279926B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Land/Ship</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F999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Aircraft</w:t>
            </w:r>
          </w:p>
        </w:tc>
      </w:tr>
      <w:tr w:rsidR="00222A3F" w:rsidRPr="00176158" w14:paraId="3FFBF708"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68BE6C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02009E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29891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Land: 0.01</w:t>
            </w:r>
            <w:r w:rsidRPr="00176158">
              <w:rPr>
                <w:sz w:val="20"/>
              </w:rPr>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C7CEF7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Maximum: 2</w:t>
            </w:r>
          </w:p>
        </w:tc>
      </w:tr>
      <w:tr w:rsidR="00222A3F" w:rsidRPr="00176158" w14:paraId="3E8290A0"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040D45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Relative to Ground speed </w:t>
            </w:r>
          </w:p>
        </w:tc>
        <w:tc>
          <w:tcPr>
            <w:tcW w:w="607" w:type="pct"/>
            <w:tcBorders>
              <w:top w:val="single" w:sz="4" w:space="0" w:color="auto"/>
              <w:left w:val="single" w:sz="4" w:space="0" w:color="auto"/>
              <w:bottom w:val="single" w:sz="4" w:space="0" w:color="auto"/>
              <w:right w:val="single" w:sz="4" w:space="0" w:color="auto"/>
            </w:tcBorders>
            <w:hideMark/>
          </w:tcPr>
          <w:p w14:paraId="121EA65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DFE27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Land:  0</w:t>
            </w:r>
            <w:r w:rsidRPr="00176158">
              <w:rPr>
                <w:sz w:val="20"/>
              </w:rPr>
              <w:br/>
              <w:t>Ship:  &lt; 14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3FFFC6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98</w:t>
            </w:r>
          </w:p>
        </w:tc>
      </w:tr>
      <w:tr w:rsidR="00222A3F" w:rsidRPr="00176158" w14:paraId="7EAD4C2C"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1F30D3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544DB3B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3F4660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1FBA9C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w:t>
            </w:r>
          </w:p>
        </w:tc>
      </w:tr>
      <w:tr w:rsidR="00222A3F" w:rsidRPr="00176158" w14:paraId="74790C8F" w14:textId="77777777" w:rsidTr="00E76505">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950311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Transmitter</w:t>
            </w:r>
          </w:p>
        </w:tc>
      </w:tr>
      <w:tr w:rsidR="00222A3F" w:rsidRPr="00176158" w14:paraId="4D1180D1"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2E3C0C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5667BC2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4AA1BE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FD50C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15.4-15.7</w:t>
            </w:r>
          </w:p>
        </w:tc>
      </w:tr>
      <w:tr w:rsidR="00222A3F" w:rsidRPr="00176158" w14:paraId="61B605C2"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387C28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Emission type</w:t>
            </w:r>
          </w:p>
        </w:tc>
        <w:tc>
          <w:tcPr>
            <w:tcW w:w="607" w:type="pct"/>
            <w:tcBorders>
              <w:top w:val="single" w:sz="4" w:space="0" w:color="auto"/>
              <w:left w:val="single" w:sz="4" w:space="0" w:color="auto"/>
              <w:bottom w:val="single" w:sz="4" w:space="0" w:color="auto"/>
              <w:right w:val="single" w:sz="4" w:space="0" w:color="auto"/>
            </w:tcBorders>
          </w:tcPr>
          <w:p w14:paraId="7A3F288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403DC8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32FF42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4261524F"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F07C6E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0866A48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rFonts w:ascii="Symbol" w:eastAsia="Symbol" w:hAnsi="Symbol" w:cs="Symbol"/>
                <w:sz w:val="20"/>
              </w:rPr>
              <w:t>m</w:t>
            </w:r>
            <w:r w:rsidRPr="00176158">
              <w:rPr>
                <w:sz w:val="20"/>
              </w:rPr>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4C368C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7974C9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3AD6AE03"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A9F6F4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417DA53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3799A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Rise Time:  25-50; </w:t>
            </w:r>
            <w:r w:rsidRPr="00176158">
              <w:rPr>
                <w:sz w:val="20"/>
              </w:rPr>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C0D71E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7CB98A0E"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8DE8AC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RF emission bandwidth at </w:t>
            </w:r>
            <w:r w:rsidRPr="00176158">
              <w:rPr>
                <w:sz w:val="20"/>
              </w:rPr>
              <w:br/>
            </w:r>
            <w:r w:rsidRPr="00176158">
              <w:rPr>
                <w:sz w:val="20"/>
              </w:rPr>
              <w:tab/>
              <w:t xml:space="preserve">  −3 dB</w:t>
            </w:r>
          </w:p>
          <w:p w14:paraId="6C7F888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−20 dB</w:t>
            </w:r>
          </w:p>
          <w:p w14:paraId="73A67E4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−40 dB</w:t>
            </w:r>
          </w:p>
        </w:tc>
        <w:tc>
          <w:tcPr>
            <w:tcW w:w="607" w:type="pct"/>
            <w:tcBorders>
              <w:top w:val="single" w:sz="4" w:space="0" w:color="auto"/>
              <w:left w:val="single" w:sz="4" w:space="0" w:color="auto"/>
              <w:bottom w:val="single" w:sz="4" w:space="0" w:color="auto"/>
              <w:right w:val="single" w:sz="4" w:space="0" w:color="auto"/>
            </w:tcBorders>
            <w:hideMark/>
          </w:tcPr>
          <w:p w14:paraId="55469FB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MHz</w:t>
            </w:r>
          </w:p>
        </w:tc>
        <w:tc>
          <w:tcPr>
            <w:tcW w:w="1431" w:type="pct"/>
            <w:tcBorders>
              <w:top w:val="single" w:sz="4" w:space="0" w:color="auto"/>
              <w:left w:val="single" w:sz="4" w:space="0" w:color="auto"/>
              <w:bottom w:val="single" w:sz="4" w:space="0" w:color="auto"/>
              <w:right w:val="single" w:sz="4" w:space="0" w:color="auto"/>
            </w:tcBorders>
            <w:vAlign w:val="bottom"/>
            <w:hideMark/>
          </w:tcPr>
          <w:p w14:paraId="11690A9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4.8</w:t>
            </w:r>
          </w:p>
          <w:p w14:paraId="05C7182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18.5</w:t>
            </w:r>
          </w:p>
          <w:p w14:paraId="41F70C0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D9448C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001EEB9F"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4F2340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0AC2844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3585C6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15 000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FDD840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3397A14C"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D41D58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21A980A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BA2C8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&lt; 43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74B6CB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 Not applicable</w:t>
            </w:r>
          </w:p>
        </w:tc>
      </w:tr>
      <w:tr w:rsidR="00222A3F" w:rsidRPr="00176158" w14:paraId="370FCE96"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B13A62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1BD9A28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73BBFC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39D0E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388505C6"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47531D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4F05439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7FFE7D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Peak: 2 500; </w:t>
            </w:r>
            <w:r w:rsidRPr="00176158">
              <w:rPr>
                <w:sz w:val="20"/>
              </w:rPr>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F6D8B4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r>
      <w:tr w:rsidR="00222A3F" w:rsidRPr="00176158" w14:paraId="192EF8BC" w14:textId="77777777" w:rsidTr="00E76505">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23B54B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Receiver</w:t>
            </w:r>
          </w:p>
        </w:tc>
      </w:tr>
      <w:tr w:rsidR="00222A3F" w:rsidRPr="00176158" w14:paraId="2FE47D79"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A08F38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Receiver IF bandwidth</w:t>
            </w:r>
            <w:r w:rsidRPr="00176158">
              <w:rPr>
                <w:sz w:val="20"/>
              </w:rPr>
              <w:br/>
            </w:r>
            <w:r w:rsidRPr="00176158">
              <w:rPr>
                <w:sz w:val="20"/>
              </w:rPr>
              <w:tab/>
              <w:t>−3 dB</w:t>
            </w:r>
          </w:p>
          <w:p w14:paraId="04725FF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−20 dB</w:t>
            </w:r>
          </w:p>
          <w:p w14:paraId="32D8B19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b/>
              <w:t>−60 dB</w:t>
            </w:r>
          </w:p>
        </w:tc>
        <w:tc>
          <w:tcPr>
            <w:tcW w:w="607" w:type="pct"/>
            <w:tcBorders>
              <w:top w:val="single" w:sz="4" w:space="0" w:color="auto"/>
              <w:left w:val="single" w:sz="4" w:space="0" w:color="auto"/>
              <w:bottom w:val="single" w:sz="4" w:space="0" w:color="auto"/>
              <w:right w:val="single" w:sz="4" w:space="0" w:color="auto"/>
            </w:tcBorders>
            <w:vAlign w:val="center"/>
            <w:hideMark/>
          </w:tcPr>
          <w:p w14:paraId="3E20E6E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474D5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1431" w:type="pct"/>
            <w:tcBorders>
              <w:top w:val="single" w:sz="4" w:space="0" w:color="auto"/>
              <w:left w:val="single" w:sz="4" w:space="0" w:color="auto"/>
              <w:bottom w:val="single" w:sz="4" w:space="0" w:color="auto"/>
              <w:right w:val="single" w:sz="4" w:space="0" w:color="auto"/>
            </w:tcBorders>
            <w:vAlign w:val="bottom"/>
            <w:hideMark/>
          </w:tcPr>
          <w:p w14:paraId="3D6DD9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12</w:t>
            </w:r>
          </w:p>
          <w:p w14:paraId="3A4351C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17</w:t>
            </w:r>
          </w:p>
          <w:p w14:paraId="4E62AE72" w14:textId="77777777" w:rsid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24</w:t>
            </w:r>
          </w:p>
          <w:p w14:paraId="43A51A08" w14:textId="214E2809"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i/>
                <w:iCs/>
                <w:sz w:val="20"/>
              </w:rPr>
              <w:t>[Editor’s note: this may not be an efficient selectivity mask: to confirm]</w:t>
            </w:r>
          </w:p>
        </w:tc>
      </w:tr>
      <w:tr w:rsidR="00222A3F" w:rsidRPr="00176158" w14:paraId="57011E91"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BAE594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Sensitivity</w:t>
            </w:r>
          </w:p>
        </w:tc>
        <w:tc>
          <w:tcPr>
            <w:tcW w:w="607" w:type="pct"/>
            <w:tcBorders>
              <w:top w:val="single" w:sz="4" w:space="0" w:color="auto"/>
              <w:left w:val="single" w:sz="4" w:space="0" w:color="auto"/>
              <w:bottom w:val="single" w:sz="4" w:space="0" w:color="auto"/>
              <w:right w:val="single" w:sz="4" w:space="0" w:color="auto"/>
            </w:tcBorders>
            <w:hideMark/>
          </w:tcPr>
          <w:p w14:paraId="1AA30BB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C0499E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790545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−72</w:t>
            </w:r>
          </w:p>
        </w:tc>
      </w:tr>
      <w:tr w:rsidR="00222A3F" w:rsidRPr="00176158" w14:paraId="267630F6"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0FE960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21CDDC2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84006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00FBA9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11.5</w:t>
            </w:r>
          </w:p>
        </w:tc>
      </w:tr>
      <w:tr w:rsidR="00222A3F" w:rsidRPr="00176158" w14:paraId="64EBC3E1"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F411BD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Calculated conducted Rx noise power</w:t>
            </w:r>
          </w:p>
        </w:tc>
        <w:tc>
          <w:tcPr>
            <w:tcW w:w="607" w:type="pct"/>
            <w:tcBorders>
              <w:top w:val="single" w:sz="4" w:space="0" w:color="auto"/>
              <w:left w:val="single" w:sz="4" w:space="0" w:color="auto"/>
              <w:bottom w:val="single" w:sz="4" w:space="0" w:color="auto"/>
              <w:right w:val="single" w:sz="4" w:space="0" w:color="auto"/>
            </w:tcBorders>
            <w:hideMark/>
          </w:tcPr>
          <w:p w14:paraId="1FD5019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9AA971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073C8D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−121.7</w:t>
            </w:r>
          </w:p>
        </w:tc>
      </w:tr>
      <w:tr w:rsidR="00222A3F" w:rsidRPr="00176158" w14:paraId="39BB894B"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3C6734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lastRenderedPageBreak/>
              <w:t>Image rejection</w:t>
            </w:r>
          </w:p>
        </w:tc>
        <w:tc>
          <w:tcPr>
            <w:tcW w:w="607" w:type="pct"/>
            <w:tcBorders>
              <w:top w:val="single" w:sz="4" w:space="0" w:color="auto"/>
              <w:left w:val="single" w:sz="4" w:space="0" w:color="auto"/>
              <w:bottom w:val="single" w:sz="4" w:space="0" w:color="auto"/>
              <w:right w:val="single" w:sz="4" w:space="0" w:color="auto"/>
            </w:tcBorders>
            <w:vAlign w:val="center"/>
            <w:hideMark/>
          </w:tcPr>
          <w:p w14:paraId="2F41D4F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B93137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45DB37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60</w:t>
            </w:r>
          </w:p>
        </w:tc>
      </w:tr>
      <w:tr w:rsidR="00222A3F" w:rsidRPr="00176158" w14:paraId="7D3A7CEC"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8ED5A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 w:rsidRPr="00176158">
              <w:rPr>
                <w:sz w:val="20"/>
              </w:rPr>
              <w:t>Spurious rejection</w:t>
            </w:r>
          </w:p>
        </w:tc>
        <w:tc>
          <w:tcPr>
            <w:tcW w:w="607" w:type="pct"/>
            <w:tcBorders>
              <w:top w:val="single" w:sz="4" w:space="0" w:color="auto"/>
              <w:left w:val="single" w:sz="4" w:space="0" w:color="auto"/>
              <w:bottom w:val="single" w:sz="4" w:space="0" w:color="auto"/>
              <w:right w:val="single" w:sz="4" w:space="0" w:color="auto"/>
            </w:tcBorders>
            <w:vAlign w:val="center"/>
            <w:hideMark/>
          </w:tcPr>
          <w:p w14:paraId="04A6D4C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F3E058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967C69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SM.329</w:t>
            </w:r>
          </w:p>
        </w:tc>
      </w:tr>
      <w:tr w:rsidR="00222A3F" w:rsidRPr="00176158" w14:paraId="2D0DD91D" w14:textId="77777777" w:rsidTr="00E76505">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7D7636B"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w:t>
            </w:r>
          </w:p>
        </w:tc>
      </w:tr>
      <w:tr w:rsidR="00222A3F" w:rsidRPr="00176158" w14:paraId="2B92133F"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74EEDD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type</w:t>
            </w:r>
          </w:p>
        </w:tc>
        <w:tc>
          <w:tcPr>
            <w:tcW w:w="607" w:type="pct"/>
            <w:tcBorders>
              <w:top w:val="single" w:sz="4" w:space="0" w:color="auto"/>
              <w:left w:val="single" w:sz="4" w:space="0" w:color="auto"/>
              <w:bottom w:val="single" w:sz="4" w:space="0" w:color="auto"/>
              <w:right w:val="single" w:sz="4" w:space="0" w:color="auto"/>
            </w:tcBorders>
          </w:tcPr>
          <w:p w14:paraId="7A068BA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8282A8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Slotted waveguide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7F48B5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Horn</w:t>
            </w:r>
          </w:p>
        </w:tc>
      </w:tr>
      <w:tr w:rsidR="00222A3F" w:rsidRPr="00176158" w14:paraId="21717062"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DF929C9"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placement</w:t>
            </w:r>
          </w:p>
        </w:tc>
        <w:tc>
          <w:tcPr>
            <w:tcW w:w="607" w:type="pct"/>
            <w:tcBorders>
              <w:top w:val="single" w:sz="4" w:space="0" w:color="auto"/>
              <w:left w:val="single" w:sz="4" w:space="0" w:color="auto"/>
              <w:bottom w:val="single" w:sz="4" w:space="0" w:color="auto"/>
              <w:right w:val="single" w:sz="4" w:space="0" w:color="auto"/>
            </w:tcBorders>
          </w:tcPr>
          <w:p w14:paraId="7AC4CBF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AD1118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[Ground/Surface/Ship]</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994ED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Bottom of aircraft</w:t>
            </w:r>
          </w:p>
        </w:tc>
      </w:tr>
      <w:tr w:rsidR="00222A3F" w:rsidRPr="00176158" w14:paraId="0FE93C89"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7F12BF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gain</w:t>
            </w:r>
            <w:r w:rsidRPr="00176158">
              <w:rPr>
                <w:position w:val="6"/>
                <w:sz w:val="18"/>
              </w:rPr>
              <w:footnoteReference w:id="3"/>
            </w:r>
          </w:p>
        </w:tc>
        <w:tc>
          <w:tcPr>
            <w:tcW w:w="607" w:type="pct"/>
            <w:tcBorders>
              <w:top w:val="single" w:sz="4" w:space="0" w:color="auto"/>
              <w:left w:val="single" w:sz="4" w:space="0" w:color="auto"/>
              <w:bottom w:val="single" w:sz="4" w:space="0" w:color="auto"/>
              <w:right w:val="single" w:sz="4" w:space="0" w:color="auto"/>
            </w:tcBorders>
            <w:hideMark/>
          </w:tcPr>
          <w:p w14:paraId="1A300D01"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06F9F4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Azimuth: 32; </w:t>
            </w:r>
            <w:r w:rsidRPr="00176158">
              <w:rPr>
                <w:sz w:val="20"/>
              </w:rPr>
              <w:br/>
              <w:t>Elevation: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53E3E50"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6</w:t>
            </w:r>
          </w:p>
        </w:tc>
      </w:tr>
      <w:tr w:rsidR="00222A3F" w:rsidRPr="00176158" w14:paraId="1B842B94"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1C41376"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pattern First antenna side-lobe</w:t>
            </w:r>
          </w:p>
        </w:tc>
        <w:tc>
          <w:tcPr>
            <w:tcW w:w="607" w:type="pct"/>
            <w:tcBorders>
              <w:top w:val="single" w:sz="4" w:space="0" w:color="auto"/>
              <w:left w:val="single" w:sz="4" w:space="0" w:color="auto"/>
              <w:bottom w:val="single" w:sz="4" w:space="0" w:color="auto"/>
              <w:right w:val="single" w:sz="4" w:space="0" w:color="auto"/>
            </w:tcBorders>
            <w:hideMark/>
          </w:tcPr>
          <w:p w14:paraId="5A2B587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BEE2C85"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B2EBFE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TBD</w:t>
            </w:r>
          </w:p>
        </w:tc>
      </w:tr>
      <w:tr w:rsidR="00222A3F" w:rsidRPr="00176158" w14:paraId="23EDE76D"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888848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pointing</w:t>
            </w:r>
          </w:p>
        </w:tc>
        <w:tc>
          <w:tcPr>
            <w:tcW w:w="607" w:type="pct"/>
            <w:tcBorders>
              <w:top w:val="single" w:sz="4" w:space="0" w:color="auto"/>
              <w:left w:val="single" w:sz="4" w:space="0" w:color="auto"/>
              <w:bottom w:val="single" w:sz="4" w:space="0" w:color="auto"/>
              <w:right w:val="single" w:sz="4" w:space="0" w:color="auto"/>
            </w:tcBorders>
            <w:hideMark/>
          </w:tcPr>
          <w:p w14:paraId="685074D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9E975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20085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lang w:eastAsia="zh-CN"/>
              </w:rPr>
              <w:t>TBD</w:t>
            </w:r>
          </w:p>
        </w:tc>
      </w:tr>
      <w:tr w:rsidR="00222A3F" w:rsidRPr="00176158" w14:paraId="1F0E4432"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8D3FC03"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azimuth beamwidth</w:t>
            </w:r>
          </w:p>
        </w:tc>
        <w:tc>
          <w:tcPr>
            <w:tcW w:w="607" w:type="pct"/>
            <w:tcBorders>
              <w:top w:val="single" w:sz="4" w:space="0" w:color="auto"/>
              <w:left w:val="single" w:sz="4" w:space="0" w:color="auto"/>
              <w:bottom w:val="single" w:sz="4" w:space="0" w:color="auto"/>
              <w:right w:val="single" w:sz="4" w:space="0" w:color="auto"/>
            </w:tcBorders>
            <w:hideMark/>
          </w:tcPr>
          <w:p w14:paraId="777800DD"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1C60F3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 xml:space="preserve">Horizontal: 40; </w:t>
            </w:r>
            <w:r w:rsidRPr="00176158">
              <w:rPr>
                <w:sz w:val="20"/>
              </w:rPr>
              <w:br/>
              <w:t>Vertical: 1.3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420D8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70</w:t>
            </w:r>
          </w:p>
        </w:tc>
      </w:tr>
      <w:tr w:rsidR="00222A3F" w:rsidRPr="00176158" w14:paraId="2269709D"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15AFC92"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elevation Vertical beamwidth</w:t>
            </w:r>
          </w:p>
        </w:tc>
        <w:tc>
          <w:tcPr>
            <w:tcW w:w="607" w:type="pct"/>
            <w:tcBorders>
              <w:top w:val="single" w:sz="4" w:space="0" w:color="auto"/>
              <w:left w:val="single" w:sz="4" w:space="0" w:color="auto"/>
              <w:bottom w:val="single" w:sz="4" w:space="0" w:color="auto"/>
              <w:right w:val="single" w:sz="4" w:space="0" w:color="auto"/>
            </w:tcBorders>
            <w:hideMark/>
          </w:tcPr>
          <w:p w14:paraId="1A982EAE"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43812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Horizontal: 2;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7BFC15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36</w:t>
            </w:r>
          </w:p>
        </w:tc>
      </w:tr>
      <w:tr w:rsidR="00222A3F" w:rsidRPr="00176158" w14:paraId="725E557C"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212057C"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Polarization</w:t>
            </w:r>
          </w:p>
        </w:tc>
        <w:tc>
          <w:tcPr>
            <w:tcW w:w="607" w:type="pct"/>
            <w:tcBorders>
              <w:top w:val="single" w:sz="4" w:space="0" w:color="auto"/>
              <w:left w:val="single" w:sz="4" w:space="0" w:color="auto"/>
              <w:bottom w:val="single" w:sz="4" w:space="0" w:color="auto"/>
              <w:right w:val="single" w:sz="4" w:space="0" w:color="auto"/>
            </w:tcBorders>
          </w:tcPr>
          <w:p w14:paraId="486946B4"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9CA4D5F"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106F128"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Vertical</w:t>
            </w:r>
          </w:p>
        </w:tc>
      </w:tr>
      <w:tr w:rsidR="00222A3F" w:rsidRPr="00176158" w14:paraId="28B289F0" w14:textId="77777777" w:rsidTr="00E76505">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025A9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sz w:val="20"/>
              </w:rPr>
            </w:pPr>
            <w:r w:rsidRPr="00176158">
              <w:rPr>
                <w:sz w:val="20"/>
              </w:rPr>
              <w:t>Antenna scan</w:t>
            </w:r>
          </w:p>
        </w:tc>
        <w:tc>
          <w:tcPr>
            <w:tcW w:w="607" w:type="pct"/>
            <w:tcBorders>
              <w:top w:val="single" w:sz="4" w:space="0" w:color="auto"/>
              <w:left w:val="single" w:sz="4" w:space="0" w:color="auto"/>
              <w:bottom w:val="single" w:sz="4" w:space="0" w:color="auto"/>
              <w:right w:val="single" w:sz="4" w:space="0" w:color="auto"/>
            </w:tcBorders>
            <w:hideMark/>
          </w:tcPr>
          <w:p w14:paraId="7D5A96CA"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757C33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Sector Scan</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CE8C3F7" w14:textId="77777777" w:rsidR="00222A3F" w:rsidRPr="00176158" w:rsidRDefault="00222A3F" w:rsidP="00E7650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sz w:val="20"/>
              </w:rPr>
            </w:pPr>
            <w:r w:rsidRPr="00176158">
              <w:rPr>
                <w:sz w:val="20"/>
              </w:rPr>
              <w:t>Fixed</w:t>
            </w:r>
          </w:p>
        </w:tc>
      </w:tr>
    </w:tbl>
    <w:p w14:paraId="6462804C" w14:textId="77777777" w:rsidR="00222A3F" w:rsidRPr="00176158" w:rsidRDefault="00222A3F" w:rsidP="00222A3F">
      <w:pPr>
        <w:tabs>
          <w:tab w:val="clear" w:pos="1134"/>
          <w:tab w:val="clear" w:pos="1871"/>
          <w:tab w:val="clear" w:pos="2268"/>
        </w:tabs>
        <w:spacing w:before="0"/>
        <w:textAlignment w:val="auto"/>
        <w:rPr>
          <w:sz w:val="20"/>
          <w:lang w:eastAsia="zh-CN"/>
        </w:rPr>
      </w:pPr>
    </w:p>
    <w:p w14:paraId="2FA33258" w14:textId="77777777" w:rsidR="00D17E4F" w:rsidRPr="00176158" w:rsidRDefault="00D17E4F" w:rsidP="00222A3F">
      <w:pPr>
        <w:tabs>
          <w:tab w:val="left" w:pos="708"/>
        </w:tabs>
        <w:overflowPunct/>
        <w:autoSpaceDE/>
        <w:adjustRightInd/>
        <w:spacing w:before="0"/>
        <w:textAlignment w:val="auto"/>
        <w:rPr>
          <w:rFonts w:eastAsia="Batang"/>
          <w:lang w:eastAsia="zh-CN"/>
        </w:rPr>
      </w:pPr>
    </w:p>
    <w:p w14:paraId="026DB917" w14:textId="77777777" w:rsidR="00D17E4F" w:rsidRPr="00176158" w:rsidRDefault="00D17E4F" w:rsidP="00222A3F">
      <w:pPr>
        <w:tabs>
          <w:tab w:val="left" w:pos="708"/>
        </w:tabs>
        <w:overflowPunct/>
        <w:autoSpaceDE/>
        <w:adjustRightInd/>
        <w:spacing w:before="0"/>
        <w:textAlignment w:val="auto"/>
        <w:rPr>
          <w:rFonts w:eastAsia="Batang"/>
          <w:lang w:eastAsia="zh-CN"/>
        </w:rPr>
      </w:pPr>
    </w:p>
    <w:p w14:paraId="16748F15" w14:textId="77777777" w:rsidR="00222A3F" w:rsidRPr="00176158" w:rsidRDefault="00222A3F" w:rsidP="00176158">
      <w:pPr>
        <w:pStyle w:val="Annextitle"/>
        <w:rPr>
          <w:rFonts w:eastAsia="Batang"/>
        </w:rPr>
      </w:pPr>
      <w:r w:rsidRPr="00176158">
        <w:rPr>
          <w:rFonts w:eastAsia="Batang"/>
        </w:rPr>
        <w:t>Annex 2</w:t>
      </w:r>
    </w:p>
    <w:p w14:paraId="10A1C6F0" w14:textId="77777777" w:rsidR="00222A3F" w:rsidRPr="00176158" w:rsidRDefault="00222A3F" w:rsidP="00D17E4F">
      <w:pPr>
        <w:pStyle w:val="Heading2"/>
        <w:rPr>
          <w:rFonts w:eastAsia="Batang"/>
        </w:rPr>
      </w:pPr>
      <w:r w:rsidRPr="00176158">
        <w:rPr>
          <w:rFonts w:eastAsia="Batang"/>
        </w:rPr>
        <w:t>A2-1</w:t>
      </w:r>
      <w:r w:rsidRPr="00176158">
        <w:rPr>
          <w:rFonts w:eastAsia="Batang"/>
        </w:rPr>
        <w:tab/>
        <w:t>Antenna characteristics</w:t>
      </w:r>
    </w:p>
    <w:p w14:paraId="2959A268" w14:textId="3ADCEAFD" w:rsidR="00222A3F" w:rsidRPr="00176158" w:rsidRDefault="00222A3F" w:rsidP="00D17E4F">
      <w:pPr>
        <w:textAlignment w:val="auto"/>
        <w:rPr>
          <w:rFonts w:eastAsia="Batang"/>
        </w:rPr>
      </w:pPr>
      <w:r w:rsidRPr="00176158">
        <w:rPr>
          <w:rFonts w:eastAsia="Batang"/>
        </w:rPr>
        <w:t>Airborne detect and avoid radars Nos. 4 and 5 use antennas with MIMO (Multiple Input Multiple Output) fix panel. Therefore, these characteristics are complemented to obtain the complete radiation pattern for one panel. One panel does not allow to obtain the requested Field of Regard (FoR). The FoR of the radar refers to the area that has to be covered by the radar and is defined by the azimuth and elevation angles in regard to the platform coordinates. To obtain the requested FoR, it is necessary to use several panels. Typical FoR for DAA is ±110°, and is obtained by the use of 3 panels (each one covering 80°</w:t>
      </w:r>
      <w:r w:rsidR="00176158" w:rsidRPr="00176158">
        <w:rPr>
          <w:rFonts w:eastAsia="Batang"/>
        </w:rPr>
        <w:t>)</w:t>
      </w:r>
      <w:r w:rsidRPr="00176158">
        <w:rPr>
          <w:rFonts w:eastAsia="Batang"/>
        </w:rPr>
        <w:t>.</w:t>
      </w:r>
    </w:p>
    <w:p w14:paraId="2BE9C7DA" w14:textId="4AF2F3C6" w:rsidR="00B86658" w:rsidRPr="00176158" w:rsidRDefault="00B86658" w:rsidP="00B86658">
      <w:pPr>
        <w:pStyle w:val="FigureNo"/>
        <w:rPr>
          <w:lang w:eastAsia="zh-CN"/>
        </w:rPr>
      </w:pPr>
      <w:r w:rsidRPr="00176158">
        <w:rPr>
          <w:lang w:eastAsia="zh-CN"/>
        </w:rPr>
        <w:lastRenderedPageBreak/>
        <w:t xml:space="preserve">Figure </w:t>
      </w:r>
    </w:p>
    <w:p w14:paraId="6EB8329D" w14:textId="02344FE5" w:rsidR="00222A3F" w:rsidRPr="00176158" w:rsidRDefault="00222A3F" w:rsidP="00D17E4F">
      <w:pPr>
        <w:pStyle w:val="Figuretitle"/>
        <w:rPr>
          <w:rFonts w:ascii="Arial" w:hAnsi="Arial"/>
        </w:rPr>
      </w:pPr>
      <w:r w:rsidRPr="00176158">
        <w:rPr>
          <w:lang w:eastAsia="zh-CN"/>
        </w:rPr>
        <w:t>Typical Field of Regard</w:t>
      </w:r>
    </w:p>
    <w:p w14:paraId="2B7AB223" w14:textId="77777777" w:rsidR="00222A3F" w:rsidRPr="00176158" w:rsidRDefault="00222A3F" w:rsidP="00D17E4F">
      <w:pPr>
        <w:pStyle w:val="Figure"/>
        <w:rPr>
          <w:rFonts w:eastAsia="Batang"/>
          <w:noProof w:val="0"/>
        </w:rPr>
      </w:pPr>
      <w:r w:rsidRPr="00176158">
        <w:rPr>
          <w:rFonts w:eastAsia="Batang"/>
        </w:rPr>
        <w:drawing>
          <wp:inline distT="0" distB="0" distL="0" distR="0" wp14:anchorId="58E02BF6" wp14:editId="2B0365A5">
            <wp:extent cx="3860800" cy="2978150"/>
            <wp:effectExtent l="0" t="0" r="6350" b="0"/>
            <wp:docPr id="11" name="Picture 2" descr="A pie chart with a circle and a circle with a circle and a circle with a circle with a circle and a circle with a circle with a circle with a circle with a circle with a cir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e chart with a circle and a circle with a circle and a circle with a circle with a circle and a circle with a circle with a circle with a circle with a circle with a circle&#10;&#10;Description automatically generated with medium confidenc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60800" cy="2978150"/>
                    </a:xfrm>
                    <a:prstGeom prst="rect">
                      <a:avLst/>
                    </a:prstGeom>
                    <a:noFill/>
                    <a:ln>
                      <a:noFill/>
                    </a:ln>
                  </pic:spPr>
                </pic:pic>
              </a:graphicData>
            </a:graphic>
          </wp:inline>
        </w:drawing>
      </w:r>
    </w:p>
    <w:p w14:paraId="1D10C15C" w14:textId="77777777" w:rsidR="00222A3F" w:rsidRPr="00176158" w:rsidRDefault="00222A3F" w:rsidP="00222A3F">
      <w:pPr>
        <w:spacing w:before="0"/>
        <w:textAlignment w:val="auto"/>
        <w:rPr>
          <w:rFonts w:eastAsia="Batang"/>
        </w:rPr>
      </w:pPr>
      <w:r w:rsidRPr="00176158">
        <w:rPr>
          <w:rFonts w:eastAsia="Batang"/>
        </w:rPr>
        <w:t>]</w:t>
      </w:r>
    </w:p>
    <w:p w14:paraId="26D69554" w14:textId="77777777" w:rsidR="00222A3F" w:rsidRPr="00176158" w:rsidRDefault="00222A3F" w:rsidP="00D17E4F">
      <w:pPr>
        <w:pStyle w:val="Figuretitle"/>
      </w:pPr>
      <w:r w:rsidRPr="00176158">
        <w:t>Single Antenna Pattern in azimuth</w:t>
      </w:r>
    </w:p>
    <w:p w14:paraId="112B861E" w14:textId="77777777" w:rsidR="00222A3F" w:rsidRPr="00176158" w:rsidRDefault="00222A3F" w:rsidP="00D17E4F">
      <w:pPr>
        <w:pStyle w:val="Figure"/>
        <w:rPr>
          <w:rFonts w:eastAsia="Batang"/>
          <w:noProof w:val="0"/>
        </w:rPr>
      </w:pPr>
      <w:r w:rsidRPr="00176158">
        <w:rPr>
          <w:rFonts w:eastAsia="Batang"/>
        </w:rPr>
        <w:drawing>
          <wp:inline distT="0" distB="0" distL="0" distR="0" wp14:anchorId="3C5F2649" wp14:editId="294C92F7">
            <wp:extent cx="4152900" cy="2597150"/>
            <wp:effectExtent l="0" t="0" r="0" b="0"/>
            <wp:docPr id="12" name="Picture 1" descr="A graph showing the antenn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showing the antenna diagram&#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52900" cy="2597150"/>
                    </a:xfrm>
                    <a:prstGeom prst="rect">
                      <a:avLst/>
                    </a:prstGeom>
                    <a:noFill/>
                    <a:ln>
                      <a:noFill/>
                    </a:ln>
                  </pic:spPr>
                </pic:pic>
              </a:graphicData>
            </a:graphic>
          </wp:inline>
        </w:drawing>
      </w:r>
    </w:p>
    <w:p w14:paraId="4DC4F521" w14:textId="77777777" w:rsidR="00222A3F" w:rsidRPr="00176158" w:rsidRDefault="00222A3F" w:rsidP="00D17E4F">
      <w:pPr>
        <w:pStyle w:val="Figuretitle"/>
        <w:rPr>
          <w:lang w:eastAsia="zh-CN"/>
        </w:rPr>
      </w:pPr>
      <w:r w:rsidRPr="00176158">
        <w:rPr>
          <w:lang w:eastAsia="zh-CN"/>
        </w:rPr>
        <w:t>Single Antenna Pattern in elevation</w:t>
      </w:r>
    </w:p>
    <w:sectPr w:rsidR="00222A3F" w:rsidRPr="00176158"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D6926" w14:textId="77777777" w:rsidR="00702B08" w:rsidRDefault="00702B08">
      <w:r>
        <w:separator/>
      </w:r>
    </w:p>
  </w:endnote>
  <w:endnote w:type="continuationSeparator" w:id="0">
    <w:p w14:paraId="3E4FE447" w14:textId="77777777" w:rsidR="00702B08" w:rsidRDefault="00702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F7D10" w14:textId="5D99248F" w:rsidR="00344F02" w:rsidRPr="00E44D33" w:rsidRDefault="00E44D33" w:rsidP="00E44D33">
    <w:pPr>
      <w:pStyle w:val="Footer"/>
    </w:pPr>
    <w:fldSimple w:instr=" FILENAME \p \* MERGEFORMAT ">
      <w:r>
        <w:t>M:\BRSGD\TEXT2023\SG05\WP5B\400\435\Chapter 1\435N01.06eV2.docx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35B43" w14:textId="41C5233A" w:rsidR="009271ED" w:rsidRPr="00E44D33" w:rsidRDefault="00E44D33" w:rsidP="00E44D33">
    <w:pPr>
      <w:pStyle w:val="Footer"/>
    </w:pPr>
    <w:fldSimple w:instr=" FILENAME \p \* MERGEFORMAT ">
      <w:r>
        <w:t>M:\BRSGD\TEXT2023\SG05\WP5B\400\435\Chapter 1\435N01.06eV2.docx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40E61" w14:textId="6385F330" w:rsidR="00361EE4" w:rsidRPr="00E44D33" w:rsidRDefault="00E44D33" w:rsidP="00E44D33">
    <w:pPr>
      <w:pStyle w:val="Footer"/>
    </w:pPr>
    <w:fldSimple w:instr=" FILENAME \p \* MERGEFORMAT ">
      <w:r>
        <w:t>M:\BRSGD\TEXT2023\SG05\WP5B\400\435\Chapter 1\435N01.06eV2.docx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E2CD9" w14:textId="50800349" w:rsidR="00FA124A" w:rsidRPr="00E44D33" w:rsidRDefault="00E44D33" w:rsidP="00E44D33">
    <w:pPr>
      <w:pStyle w:val="Footer"/>
    </w:pPr>
    <w:fldSimple w:instr=" FILENAME \p \* MERGEFORMAT ">
      <w:r>
        <w:t>M:\BRSGD\TEXT2023\SG05\WP5B\400\435\Chapter 1\435N01.06eV2.docx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9E69B" w14:textId="21A64B8A" w:rsidR="00FA124A" w:rsidRPr="00E44D33" w:rsidRDefault="00E44D33" w:rsidP="00E44D33">
    <w:pPr>
      <w:pStyle w:val="Footer"/>
    </w:pPr>
    <w:fldSimple w:instr=" FILENAME \p \* MERGEFORMAT ">
      <w:r>
        <w:t>M:\BRSGD\TEXT2023\SG05\WP5B\400\435\Chapter 1\435N01.06eV2.docx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71E0D" w14:textId="77777777" w:rsidR="00702B08" w:rsidRDefault="00702B08">
      <w:r>
        <w:t>____________________</w:t>
      </w:r>
    </w:p>
  </w:footnote>
  <w:footnote w:type="continuationSeparator" w:id="0">
    <w:p w14:paraId="58C545BA" w14:textId="77777777" w:rsidR="00702B08" w:rsidRDefault="00702B08">
      <w:r>
        <w:continuationSeparator/>
      </w:r>
    </w:p>
  </w:footnote>
  <w:footnote w:id="1">
    <w:p w14:paraId="06AFC219" w14:textId="09A3A469" w:rsidR="00C469C7" w:rsidRPr="00E44D33" w:rsidRDefault="00C469C7">
      <w:pPr>
        <w:pStyle w:val="FootnoteText"/>
        <w:rPr>
          <w:lang w:val="en-US"/>
        </w:rPr>
      </w:pPr>
      <w:r>
        <w:rPr>
          <w:rStyle w:val="FootnoteReference"/>
        </w:rPr>
        <w:footnoteRef/>
      </w:r>
      <w:r>
        <w:t xml:space="preserve"> </w:t>
      </w:r>
      <w:ins w:id="13" w:author="FAA" w:date="2026-02-18T23:40:00Z" w16du:dateUtc="2026-02-18T22:40:00Z">
        <w:r w:rsidR="00C24211">
          <w:t>This criterion does not include a safety margin.</w:t>
        </w:r>
      </w:ins>
    </w:p>
  </w:footnote>
  <w:footnote w:id="2">
    <w:p w14:paraId="444A50FB" w14:textId="1DC1D600" w:rsidR="00222A3F" w:rsidDel="00C24211" w:rsidRDefault="00222A3F" w:rsidP="00222A3F">
      <w:pPr>
        <w:pStyle w:val="FootnoteText"/>
        <w:rPr>
          <w:del w:id="29" w:author="FAA" w:date="2026-02-18T23:41:00Z" w16du:dateUtc="2026-02-18T22:41:00Z"/>
          <w:sz w:val="20"/>
        </w:rPr>
      </w:pPr>
      <w:del w:id="30" w:author="FAA" w:date="2026-02-18T23:41:00Z" w16du:dateUtc="2026-02-18T22:41:00Z">
        <w:r w:rsidDel="00C24211">
          <w:rPr>
            <w:rStyle w:val="FootnoteReference"/>
            <w:sz w:val="20"/>
          </w:rPr>
          <w:footnoteRef/>
        </w:r>
        <w:r w:rsidDel="00C24211">
          <w:rPr>
            <w:sz w:val="20"/>
          </w:rPr>
          <w:tab/>
        </w:r>
        <w:r w:rsidRPr="001306A9" w:rsidDel="00C24211">
          <w:rPr>
            <w:szCs w:val="24"/>
          </w:rPr>
          <w:delText>[Some of these radars may be also used for ground-based radars for detect and avoid operations]</w:delText>
        </w:r>
      </w:del>
    </w:p>
  </w:footnote>
  <w:footnote w:id="3">
    <w:p w14:paraId="2570031D" w14:textId="77777777" w:rsidR="00222A3F" w:rsidRPr="00D17E4F" w:rsidRDefault="00222A3F" w:rsidP="00222A3F">
      <w:pPr>
        <w:pStyle w:val="FootnoteText"/>
        <w:rPr>
          <w:szCs w:val="24"/>
          <w:lang w:val="en-US"/>
        </w:rPr>
      </w:pPr>
      <w:r>
        <w:rPr>
          <w:rStyle w:val="FootnoteReference"/>
        </w:rPr>
        <w:footnoteRef/>
      </w:r>
      <w:r>
        <w:tab/>
      </w:r>
      <w:r w:rsidRPr="00D17E4F">
        <w:rPr>
          <w:szCs w:val="24"/>
          <w:lang w:val="en-US"/>
        </w:rPr>
        <w:t>There are two transmit antenna systems one for azimuth and one for elevation.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EB24F" w14:textId="77777777" w:rsidR="00886D7D" w:rsidRDefault="00886D7D" w:rsidP="00886D7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11</w:t>
    </w:r>
    <w:r>
      <w:rPr>
        <w:rStyle w:val="PageNumber"/>
      </w:rPr>
      <w:fldChar w:fldCharType="end"/>
    </w:r>
    <w:r>
      <w:rPr>
        <w:rStyle w:val="PageNumber"/>
      </w:rPr>
      <w:t xml:space="preserve"> -</w:t>
    </w:r>
  </w:p>
  <w:p w14:paraId="56CB512C" w14:textId="77777777" w:rsidR="00886D7D" w:rsidRDefault="00886D7D" w:rsidP="00886D7D">
    <w:pPr>
      <w:pStyle w:val="Header"/>
      <w:rPr>
        <w:rStyle w:val="PageNumber"/>
      </w:rPr>
    </w:pPr>
    <w:r>
      <w:rPr>
        <w:rStyle w:val="PageNumber"/>
      </w:rPr>
      <w:t>5B/435 (Annex 1.6)-E</w:t>
    </w:r>
  </w:p>
  <w:p w14:paraId="39833A0E" w14:textId="39ECB3E9" w:rsidR="00020DC2" w:rsidRPr="00886D7D" w:rsidRDefault="00020DC2" w:rsidP="00886D7D">
    <w:pPr>
      <w:pStyle w:val="Header"/>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27A08" w14:textId="77777777" w:rsidR="00886D7D" w:rsidRDefault="00886D7D" w:rsidP="00886D7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11</w:t>
    </w:r>
    <w:r>
      <w:rPr>
        <w:rStyle w:val="PageNumber"/>
      </w:rPr>
      <w:fldChar w:fldCharType="end"/>
    </w:r>
    <w:r>
      <w:rPr>
        <w:rStyle w:val="PageNumber"/>
      </w:rPr>
      <w:t xml:space="preserve"> -</w:t>
    </w:r>
  </w:p>
  <w:p w14:paraId="30C05EF9" w14:textId="77777777" w:rsidR="00886D7D" w:rsidRDefault="00886D7D" w:rsidP="00886D7D">
    <w:pPr>
      <w:pStyle w:val="Header"/>
      <w:rPr>
        <w:rStyle w:val="PageNumber"/>
      </w:rPr>
    </w:pPr>
    <w:r>
      <w:rPr>
        <w:rStyle w:val="PageNumber"/>
      </w:rPr>
      <w:t>5B/435 (Annex 1.6)-E</w:t>
    </w:r>
  </w:p>
  <w:p w14:paraId="2087EA84" w14:textId="53F70472" w:rsidR="00D17E4F" w:rsidRPr="00886D7D" w:rsidRDefault="00D17E4F" w:rsidP="00886D7D">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E9970" w14:textId="77777777" w:rsidR="00D17E4F" w:rsidRDefault="00D17E4F" w:rsidP="00D17E4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22DAEBD7" w14:textId="444D6B46" w:rsidR="00886D7D" w:rsidRDefault="00886D7D" w:rsidP="00D17E4F">
    <w:pPr>
      <w:pStyle w:val="Header"/>
      <w:rPr>
        <w:rStyle w:val="PageNumber"/>
      </w:rPr>
    </w:pPr>
    <w:r>
      <w:rPr>
        <w:rStyle w:val="PageNumber"/>
      </w:rPr>
      <w:t>5B/435 (Annex 1.6)-E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C7BA0" w14:textId="77777777" w:rsidR="00886D7D" w:rsidRDefault="00886D7D" w:rsidP="00886D7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11</w:t>
    </w:r>
    <w:r>
      <w:rPr>
        <w:rStyle w:val="PageNumber"/>
      </w:rPr>
      <w:fldChar w:fldCharType="end"/>
    </w:r>
    <w:r>
      <w:rPr>
        <w:rStyle w:val="PageNumber"/>
      </w:rPr>
      <w:t xml:space="preserve"> -</w:t>
    </w:r>
  </w:p>
  <w:p w14:paraId="524FA428" w14:textId="77777777" w:rsidR="00886D7D" w:rsidRDefault="00886D7D" w:rsidP="00886D7D">
    <w:pPr>
      <w:pStyle w:val="Header"/>
      <w:rPr>
        <w:rStyle w:val="PageNumber"/>
      </w:rPr>
    </w:pPr>
    <w:r>
      <w:rPr>
        <w:rStyle w:val="PageNumber"/>
      </w:rPr>
      <w:t>5B/435 (Annex 1.6)-E</w:t>
    </w:r>
  </w:p>
  <w:p w14:paraId="2D9E9309" w14:textId="4BC8DDA9" w:rsidR="00D17E4F" w:rsidRPr="00886D7D" w:rsidRDefault="00D17E4F" w:rsidP="00886D7D">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num w:numId="1" w16cid:durableId="274286539">
    <w:abstractNumId w:val="9"/>
  </w:num>
  <w:num w:numId="2" w16cid:durableId="1569992523">
    <w:abstractNumId w:val="7"/>
  </w:num>
  <w:num w:numId="3" w16cid:durableId="303509344">
    <w:abstractNumId w:val="6"/>
  </w:num>
  <w:num w:numId="4" w16cid:durableId="12730023">
    <w:abstractNumId w:val="5"/>
  </w:num>
  <w:num w:numId="5" w16cid:durableId="1277517323">
    <w:abstractNumId w:val="4"/>
  </w:num>
  <w:num w:numId="6" w16cid:durableId="371616137">
    <w:abstractNumId w:val="8"/>
  </w:num>
  <w:num w:numId="7" w16cid:durableId="2113741741">
    <w:abstractNumId w:val="3"/>
  </w:num>
  <w:num w:numId="8" w16cid:durableId="1462772646">
    <w:abstractNumId w:val="2"/>
  </w:num>
  <w:num w:numId="9" w16cid:durableId="1912688924">
    <w:abstractNumId w:val="1"/>
  </w:num>
  <w:num w:numId="10" w16cid:durableId="303513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A">
    <w15:presenceInfo w15:providerId="None" w15:userId="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pt-B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5F3"/>
    <w:rsid w:val="000069D4"/>
    <w:rsid w:val="000160E3"/>
    <w:rsid w:val="000174AD"/>
    <w:rsid w:val="00020DC2"/>
    <w:rsid w:val="00047A1D"/>
    <w:rsid w:val="000604B9"/>
    <w:rsid w:val="000635F8"/>
    <w:rsid w:val="00063DAC"/>
    <w:rsid w:val="00084FF8"/>
    <w:rsid w:val="00085966"/>
    <w:rsid w:val="00096461"/>
    <w:rsid w:val="000A5647"/>
    <w:rsid w:val="000A7D55"/>
    <w:rsid w:val="000C12C8"/>
    <w:rsid w:val="000C1A8A"/>
    <w:rsid w:val="000C2E8E"/>
    <w:rsid w:val="000E0E7C"/>
    <w:rsid w:val="000F1B4B"/>
    <w:rsid w:val="0012744F"/>
    <w:rsid w:val="001306A9"/>
    <w:rsid w:val="00131178"/>
    <w:rsid w:val="00153513"/>
    <w:rsid w:val="00156F66"/>
    <w:rsid w:val="00163271"/>
    <w:rsid w:val="0016504B"/>
    <w:rsid w:val="00172122"/>
    <w:rsid w:val="00176158"/>
    <w:rsid w:val="00182528"/>
    <w:rsid w:val="0018500B"/>
    <w:rsid w:val="00185DBB"/>
    <w:rsid w:val="0018746A"/>
    <w:rsid w:val="00196A19"/>
    <w:rsid w:val="001A09D6"/>
    <w:rsid w:val="001A3FE0"/>
    <w:rsid w:val="001A4AD4"/>
    <w:rsid w:val="001B2218"/>
    <w:rsid w:val="001D3391"/>
    <w:rsid w:val="00202DC1"/>
    <w:rsid w:val="002116EE"/>
    <w:rsid w:val="00212D55"/>
    <w:rsid w:val="00222A3F"/>
    <w:rsid w:val="002309D8"/>
    <w:rsid w:val="00245E2F"/>
    <w:rsid w:val="00252D06"/>
    <w:rsid w:val="00255B4F"/>
    <w:rsid w:val="0027085F"/>
    <w:rsid w:val="00287D3E"/>
    <w:rsid w:val="002A7BBC"/>
    <w:rsid w:val="002A7FE2"/>
    <w:rsid w:val="002C0151"/>
    <w:rsid w:val="002D09C2"/>
    <w:rsid w:val="002D14D4"/>
    <w:rsid w:val="002E1576"/>
    <w:rsid w:val="002E1B4F"/>
    <w:rsid w:val="002F1757"/>
    <w:rsid w:val="002F2E67"/>
    <w:rsid w:val="002F7CB3"/>
    <w:rsid w:val="00315546"/>
    <w:rsid w:val="00325D16"/>
    <w:rsid w:val="00330567"/>
    <w:rsid w:val="00330A9A"/>
    <w:rsid w:val="003411C4"/>
    <w:rsid w:val="00344F02"/>
    <w:rsid w:val="00346A90"/>
    <w:rsid w:val="003526BE"/>
    <w:rsid w:val="00361EE4"/>
    <w:rsid w:val="00371D81"/>
    <w:rsid w:val="00376561"/>
    <w:rsid w:val="00377FB7"/>
    <w:rsid w:val="0038142E"/>
    <w:rsid w:val="00386A9D"/>
    <w:rsid w:val="00391081"/>
    <w:rsid w:val="003A0359"/>
    <w:rsid w:val="003A45A4"/>
    <w:rsid w:val="003B2789"/>
    <w:rsid w:val="003C13CE"/>
    <w:rsid w:val="003C697E"/>
    <w:rsid w:val="003D6782"/>
    <w:rsid w:val="003D6987"/>
    <w:rsid w:val="003E2518"/>
    <w:rsid w:val="003E34EE"/>
    <w:rsid w:val="003E4EB5"/>
    <w:rsid w:val="003E7CEF"/>
    <w:rsid w:val="003F5184"/>
    <w:rsid w:val="00411213"/>
    <w:rsid w:val="004151EF"/>
    <w:rsid w:val="0042569E"/>
    <w:rsid w:val="00436CFC"/>
    <w:rsid w:val="00456926"/>
    <w:rsid w:val="004A48CD"/>
    <w:rsid w:val="004B1A1B"/>
    <w:rsid w:val="004B1EF7"/>
    <w:rsid w:val="004B3FAD"/>
    <w:rsid w:val="004B6847"/>
    <w:rsid w:val="004C5749"/>
    <w:rsid w:val="005010B3"/>
    <w:rsid w:val="00501DCA"/>
    <w:rsid w:val="00513A47"/>
    <w:rsid w:val="0051479A"/>
    <w:rsid w:val="00522F55"/>
    <w:rsid w:val="005408DF"/>
    <w:rsid w:val="00546C16"/>
    <w:rsid w:val="00573344"/>
    <w:rsid w:val="00583F9B"/>
    <w:rsid w:val="00586F1F"/>
    <w:rsid w:val="00590182"/>
    <w:rsid w:val="00595082"/>
    <w:rsid w:val="00596FEF"/>
    <w:rsid w:val="005971D6"/>
    <w:rsid w:val="005B0D29"/>
    <w:rsid w:val="005D1781"/>
    <w:rsid w:val="005E558C"/>
    <w:rsid w:val="005E5C10"/>
    <w:rsid w:val="005F2C78"/>
    <w:rsid w:val="005F436A"/>
    <w:rsid w:val="005F5E3D"/>
    <w:rsid w:val="0060035C"/>
    <w:rsid w:val="006144E4"/>
    <w:rsid w:val="006318DE"/>
    <w:rsid w:val="00650299"/>
    <w:rsid w:val="00651A98"/>
    <w:rsid w:val="00655FC5"/>
    <w:rsid w:val="00661304"/>
    <w:rsid w:val="0068663C"/>
    <w:rsid w:val="00694D7C"/>
    <w:rsid w:val="006B73CB"/>
    <w:rsid w:val="006C5BA2"/>
    <w:rsid w:val="006C6EF6"/>
    <w:rsid w:val="00702B08"/>
    <w:rsid w:val="00760E06"/>
    <w:rsid w:val="0076309D"/>
    <w:rsid w:val="00764B1B"/>
    <w:rsid w:val="00766F23"/>
    <w:rsid w:val="0077730D"/>
    <w:rsid w:val="007C2BD2"/>
    <w:rsid w:val="007E183E"/>
    <w:rsid w:val="0080538C"/>
    <w:rsid w:val="00805EE5"/>
    <w:rsid w:val="00814E0A"/>
    <w:rsid w:val="00822581"/>
    <w:rsid w:val="008309DD"/>
    <w:rsid w:val="0083227A"/>
    <w:rsid w:val="00834CE2"/>
    <w:rsid w:val="00846AE9"/>
    <w:rsid w:val="008579AA"/>
    <w:rsid w:val="00866900"/>
    <w:rsid w:val="00866B61"/>
    <w:rsid w:val="00874E2E"/>
    <w:rsid w:val="00876A8A"/>
    <w:rsid w:val="00880FDA"/>
    <w:rsid w:val="00881BA1"/>
    <w:rsid w:val="00885DFE"/>
    <w:rsid w:val="00886D7D"/>
    <w:rsid w:val="00893286"/>
    <w:rsid w:val="008B6E5A"/>
    <w:rsid w:val="008C2302"/>
    <w:rsid w:val="008C26B8"/>
    <w:rsid w:val="008D1E14"/>
    <w:rsid w:val="008E1CEE"/>
    <w:rsid w:val="008F208F"/>
    <w:rsid w:val="00923E26"/>
    <w:rsid w:val="009271ED"/>
    <w:rsid w:val="00946AFC"/>
    <w:rsid w:val="00954F20"/>
    <w:rsid w:val="00982084"/>
    <w:rsid w:val="00995963"/>
    <w:rsid w:val="009A2589"/>
    <w:rsid w:val="009B61EB"/>
    <w:rsid w:val="009C185B"/>
    <w:rsid w:val="009C2064"/>
    <w:rsid w:val="009C3135"/>
    <w:rsid w:val="009D1697"/>
    <w:rsid w:val="009E7B9D"/>
    <w:rsid w:val="009F1A1C"/>
    <w:rsid w:val="009F3A46"/>
    <w:rsid w:val="009F6520"/>
    <w:rsid w:val="00A014F8"/>
    <w:rsid w:val="00A053B7"/>
    <w:rsid w:val="00A12C57"/>
    <w:rsid w:val="00A369E4"/>
    <w:rsid w:val="00A5173C"/>
    <w:rsid w:val="00A538A0"/>
    <w:rsid w:val="00A546B8"/>
    <w:rsid w:val="00A61AEF"/>
    <w:rsid w:val="00A640B9"/>
    <w:rsid w:val="00A74825"/>
    <w:rsid w:val="00A96764"/>
    <w:rsid w:val="00AD2345"/>
    <w:rsid w:val="00AF173A"/>
    <w:rsid w:val="00B066A4"/>
    <w:rsid w:val="00B07A13"/>
    <w:rsid w:val="00B314F6"/>
    <w:rsid w:val="00B417EE"/>
    <w:rsid w:val="00B4279B"/>
    <w:rsid w:val="00B45FC9"/>
    <w:rsid w:val="00B56AC1"/>
    <w:rsid w:val="00B76F35"/>
    <w:rsid w:val="00B81138"/>
    <w:rsid w:val="00B86658"/>
    <w:rsid w:val="00B87FDF"/>
    <w:rsid w:val="00B956B3"/>
    <w:rsid w:val="00BB7562"/>
    <w:rsid w:val="00BC0EFC"/>
    <w:rsid w:val="00BC7CCF"/>
    <w:rsid w:val="00BD1E75"/>
    <w:rsid w:val="00BE470B"/>
    <w:rsid w:val="00BF60D7"/>
    <w:rsid w:val="00C24211"/>
    <w:rsid w:val="00C469C7"/>
    <w:rsid w:val="00C506A5"/>
    <w:rsid w:val="00C57A91"/>
    <w:rsid w:val="00C758A9"/>
    <w:rsid w:val="00CB1EDC"/>
    <w:rsid w:val="00CC01C2"/>
    <w:rsid w:val="00CF21F2"/>
    <w:rsid w:val="00CF49DC"/>
    <w:rsid w:val="00CF5157"/>
    <w:rsid w:val="00D01B46"/>
    <w:rsid w:val="00D02701"/>
    <w:rsid w:val="00D02712"/>
    <w:rsid w:val="00D046A7"/>
    <w:rsid w:val="00D17E4F"/>
    <w:rsid w:val="00D214D0"/>
    <w:rsid w:val="00D65412"/>
    <w:rsid w:val="00D6546B"/>
    <w:rsid w:val="00D73A04"/>
    <w:rsid w:val="00D81A39"/>
    <w:rsid w:val="00DA70C7"/>
    <w:rsid w:val="00DB0BBF"/>
    <w:rsid w:val="00DB178B"/>
    <w:rsid w:val="00DC17D3"/>
    <w:rsid w:val="00DC23A0"/>
    <w:rsid w:val="00DD4BED"/>
    <w:rsid w:val="00DE39F0"/>
    <w:rsid w:val="00DE603A"/>
    <w:rsid w:val="00DF0AF3"/>
    <w:rsid w:val="00DF7E9F"/>
    <w:rsid w:val="00E0356C"/>
    <w:rsid w:val="00E141C8"/>
    <w:rsid w:val="00E17744"/>
    <w:rsid w:val="00E23292"/>
    <w:rsid w:val="00E279A3"/>
    <w:rsid w:val="00E27D7E"/>
    <w:rsid w:val="00E32FC1"/>
    <w:rsid w:val="00E42E13"/>
    <w:rsid w:val="00E44D33"/>
    <w:rsid w:val="00E47C65"/>
    <w:rsid w:val="00E56D5C"/>
    <w:rsid w:val="00E6257C"/>
    <w:rsid w:val="00E63C59"/>
    <w:rsid w:val="00E751B5"/>
    <w:rsid w:val="00E76CF4"/>
    <w:rsid w:val="00EA3CEB"/>
    <w:rsid w:val="00ED5116"/>
    <w:rsid w:val="00EE14B3"/>
    <w:rsid w:val="00EE6EF8"/>
    <w:rsid w:val="00EF08E0"/>
    <w:rsid w:val="00F25662"/>
    <w:rsid w:val="00F271FE"/>
    <w:rsid w:val="00F655F3"/>
    <w:rsid w:val="00F67E15"/>
    <w:rsid w:val="00F732E6"/>
    <w:rsid w:val="00F73B0F"/>
    <w:rsid w:val="00F83069"/>
    <w:rsid w:val="00F85896"/>
    <w:rsid w:val="00FA124A"/>
    <w:rsid w:val="00FA19E5"/>
    <w:rsid w:val="00FA5757"/>
    <w:rsid w:val="00FC08DD"/>
    <w:rsid w:val="00FC2316"/>
    <w:rsid w:val="00FC2CFD"/>
    <w:rsid w:val="00FF090F"/>
    <w:rsid w:val="00FF14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1166E"/>
  <w15:docId w15:val="{65512EF6-FA2D-43AD-B08F-4C5F1F8F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1"/>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qFormat/>
    <w:rsid w:val="009E7B9D"/>
    <w:rPr>
      <w:color w:val="0000FF" w:themeColor="hyperlink"/>
      <w:u w:val="single"/>
    </w:rPr>
  </w:style>
  <w:style w:type="character" w:styleId="CommentReference">
    <w:name w:val="annotation reference"/>
    <w:basedOn w:val="DefaultParagraphFont"/>
    <w:semiHidden/>
    <w:unhideWhenUsed/>
    <w:rsid w:val="00DE603A"/>
    <w:rPr>
      <w:sz w:val="16"/>
      <w:szCs w:val="16"/>
    </w:rPr>
  </w:style>
  <w:style w:type="paragraph" w:styleId="CommentText">
    <w:name w:val="annotation text"/>
    <w:basedOn w:val="Normal"/>
    <w:link w:val="CommentTextChar"/>
    <w:unhideWhenUsed/>
    <w:rsid w:val="00DE603A"/>
    <w:rPr>
      <w:sz w:val="20"/>
    </w:rPr>
  </w:style>
  <w:style w:type="character" w:customStyle="1" w:styleId="CommentTextChar">
    <w:name w:val="Comment Text Char"/>
    <w:basedOn w:val="DefaultParagraphFont"/>
    <w:link w:val="CommentText"/>
    <w:rsid w:val="00DE603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E603A"/>
    <w:rPr>
      <w:b/>
      <w:bCs/>
    </w:rPr>
  </w:style>
  <w:style w:type="character" w:customStyle="1" w:styleId="CommentSubjectChar">
    <w:name w:val="Comment Subject Char"/>
    <w:basedOn w:val="CommentTextChar"/>
    <w:link w:val="CommentSubject"/>
    <w:semiHidden/>
    <w:rsid w:val="00DE603A"/>
    <w:rPr>
      <w:rFonts w:ascii="Times New Roman" w:hAnsi="Times New Roman"/>
      <w:b/>
      <w:bCs/>
      <w:lang w:val="en-GB" w:eastAsia="en-US"/>
    </w:rPr>
  </w:style>
  <w:style w:type="paragraph" w:styleId="Revision">
    <w:name w:val="Revision"/>
    <w:hidden/>
    <w:uiPriority w:val="99"/>
    <w:semiHidden/>
    <w:rsid w:val="00893286"/>
    <w:rPr>
      <w:rFonts w:ascii="Times New Roman" w:hAnsi="Times New Roman"/>
      <w:sz w:val="24"/>
      <w:lang w:val="en-GB" w:eastAsia="en-US"/>
    </w:rPr>
  </w:style>
  <w:style w:type="character" w:customStyle="1" w:styleId="RecNoChar1">
    <w:name w:val="Rec_No Char1"/>
    <w:basedOn w:val="DefaultParagraphFont"/>
    <w:link w:val="RecNo"/>
    <w:qFormat/>
    <w:rsid w:val="00C506A5"/>
    <w:rPr>
      <w:rFonts w:ascii="Times New Roman" w:hAnsi="Times New Roman"/>
      <w:caps/>
      <w:sz w:val="28"/>
      <w:lang w:val="en-GB" w:eastAsia="en-US"/>
    </w:rPr>
  </w:style>
  <w:style w:type="character" w:customStyle="1" w:styleId="href">
    <w:name w:val="href"/>
    <w:basedOn w:val="DefaultParagraphFont"/>
    <w:rsid w:val="00C506A5"/>
  </w:style>
  <w:style w:type="character" w:customStyle="1" w:styleId="SourceChar">
    <w:name w:val="Source Char"/>
    <w:basedOn w:val="DefaultParagraphFont"/>
    <w:link w:val="Source"/>
    <w:locked/>
    <w:rsid w:val="00C506A5"/>
    <w:rPr>
      <w:rFonts w:ascii="Times New Roman" w:hAnsi="Times New Roman"/>
      <w:b/>
      <w:sz w:val="28"/>
      <w:lang w:val="en-GB" w:eastAsia="en-US"/>
    </w:rPr>
  </w:style>
  <w:style w:type="character" w:customStyle="1" w:styleId="HeadingbChar">
    <w:name w:val="Heading_b Char"/>
    <w:link w:val="Headingb"/>
    <w:qFormat/>
    <w:locked/>
    <w:rsid w:val="002F1757"/>
    <w:rPr>
      <w:rFonts w:ascii="Times New Roman Bold" w:hAnsi="Times New Roman Bold" w:cs="Times New Roman Bold"/>
      <w:b/>
      <w:sz w:val="24"/>
      <w:lang w:val="en-GB"/>
    </w:rPr>
  </w:style>
  <w:style w:type="character" w:customStyle="1" w:styleId="Title1Char">
    <w:name w:val="Title 1 Char"/>
    <w:link w:val="Title1"/>
    <w:qFormat/>
    <w:locked/>
    <w:rsid w:val="002F1757"/>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730/en"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s://www.itu.int/rec/R-REC-M.1372/en"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itu.int/pub/R-REP-M.2204" TargetMode="Externa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S.1340/en" TargetMode="External"/><Relationship Id="rId22" Type="http://schemas.openxmlformats.org/officeDocument/2006/relationships/image" Target="media/image3.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6FB150-1586-40B0-AF10-7EB9F4402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58801B-B7D3-4F62-BE4F-7F6B93ECEB7C}">
  <ds:schemaRefs>
    <ds:schemaRef ds:uri="http://schemas.openxmlformats.org/officeDocument/2006/bibliography"/>
  </ds:schemaRefs>
</ds:datastoreItem>
</file>

<file path=customXml/itemProps3.xml><?xml version="1.0" encoding="utf-8"?>
<ds:datastoreItem xmlns:ds="http://schemas.openxmlformats.org/officeDocument/2006/customXml" ds:itemID="{94CD91E9-A1AB-4642-ACAE-E2BF04EA7202}">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529BC577-F231-45FC-8457-F70C2E2283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PE_BR_INPUT</Template>
  <TotalTime>3</TotalTime>
  <Pages>13</Pages>
  <Words>2447</Words>
  <Characters>12923</Characters>
  <Application>Microsoft Office Word</Application>
  <DocSecurity>0</DocSecurity>
  <Lines>923</Lines>
  <Paragraphs>698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FAA</cp:lastModifiedBy>
  <cp:revision>3</cp:revision>
  <cp:lastPrinted>2008-02-21T14:04:00Z</cp:lastPrinted>
  <dcterms:created xsi:type="dcterms:W3CDTF">2026-02-18T21:46:00Z</dcterms:created>
  <dcterms:modified xsi:type="dcterms:W3CDTF">2026-02-18T22:41:00Z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bd9a8037-2880-4d1d-b2e5-ea8ec33f1af3</vt:lpwstr>
  </property>
  <property fmtid="{D5CDD505-2E9C-101B-9397-08002B2CF9AE}" pid="6" name="ContentTypeId">
    <vt:lpwstr>0x010100BB145FE5C032A4459E5594F83A16874E</vt:lpwstr>
  </property>
</Properties>
</file>